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F42" w:rsidRDefault="00B30856" w:rsidP="00EC1F42">
      <w:pPr>
        <w:jc w:val="center"/>
      </w:pPr>
      <w:r>
        <w:rPr>
          <w:noProof/>
          <w:lang w:eastAsia="en-US"/>
        </w:rPr>
        <w:drawing>
          <wp:inline distT="0" distB="0" distL="0" distR="0">
            <wp:extent cx="771525" cy="6762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1525" cy="676275"/>
                    </a:xfrm>
                    <a:prstGeom prst="rect">
                      <a:avLst/>
                    </a:prstGeom>
                    <a:noFill/>
                    <a:ln w="9525">
                      <a:noFill/>
                      <a:miter lim="800000"/>
                      <a:headEnd/>
                      <a:tailEnd/>
                    </a:ln>
                  </pic:spPr>
                </pic:pic>
              </a:graphicData>
            </a:graphic>
          </wp:inline>
        </w:drawing>
      </w:r>
    </w:p>
    <w:p w:rsidR="00EC1F42" w:rsidRPr="00E94E6C" w:rsidRDefault="00EC1F42" w:rsidP="00EC1F42">
      <w:pPr>
        <w:adjustRightInd w:val="0"/>
        <w:jc w:val="center"/>
        <w:rPr>
          <w:rFonts w:cs="Arial"/>
          <w:b/>
          <w:color w:val="000000"/>
          <w:sz w:val="28"/>
          <w:szCs w:val="28"/>
        </w:rPr>
      </w:pPr>
      <w:r w:rsidRPr="00E94E6C">
        <w:rPr>
          <w:rFonts w:cs="Arial"/>
          <w:b/>
          <w:color w:val="000000"/>
          <w:sz w:val="28"/>
          <w:szCs w:val="28"/>
        </w:rPr>
        <w:t>Ministry of Local Government, Rural Development &amp; Cooperatives</w:t>
      </w:r>
    </w:p>
    <w:p w:rsidR="00EC1F42" w:rsidRDefault="00EC1F42" w:rsidP="00EC1F42">
      <w:pPr>
        <w:adjustRightInd w:val="0"/>
        <w:jc w:val="center"/>
        <w:rPr>
          <w:rFonts w:cs="Arial"/>
          <w:b/>
          <w:color w:val="000000"/>
          <w:sz w:val="32"/>
          <w:szCs w:val="32"/>
        </w:rPr>
      </w:pPr>
      <w:r>
        <w:rPr>
          <w:rFonts w:cs="Arial"/>
          <w:b/>
          <w:color w:val="000000"/>
          <w:sz w:val="32"/>
          <w:szCs w:val="32"/>
        </w:rPr>
        <w:t>Local Government Division</w:t>
      </w:r>
    </w:p>
    <w:p w:rsidR="00EC1F42" w:rsidRDefault="00EC1F42" w:rsidP="00EC1F42">
      <w:pPr>
        <w:jc w:val="center"/>
        <w:rPr>
          <w:rFonts w:cs="Arial"/>
          <w:b/>
          <w:color w:val="000000"/>
          <w:sz w:val="30"/>
          <w:szCs w:val="30"/>
        </w:rPr>
      </w:pPr>
      <w:r>
        <w:rPr>
          <w:rFonts w:cs="Arial"/>
          <w:b/>
          <w:color w:val="000000"/>
          <w:sz w:val="30"/>
          <w:szCs w:val="30"/>
        </w:rPr>
        <w:t>Local Governme</w:t>
      </w:r>
      <w:r w:rsidR="00636002">
        <w:rPr>
          <w:rFonts w:cs="Arial"/>
          <w:b/>
          <w:color w:val="000000"/>
          <w:sz w:val="30"/>
          <w:szCs w:val="30"/>
        </w:rPr>
        <w:t>nt Engineering Department</w:t>
      </w:r>
    </w:p>
    <w:p w:rsidR="00EC1F42" w:rsidRDefault="00EC1F42" w:rsidP="00EC1F42">
      <w:pPr>
        <w:pStyle w:val="Title"/>
        <w:rPr>
          <w:rFonts w:cs="Arial"/>
          <w:b w:val="0"/>
          <w:color w:val="943634"/>
          <w:sz w:val="72"/>
          <w:szCs w:val="72"/>
        </w:rPr>
      </w:pPr>
    </w:p>
    <w:p w:rsidR="00EC1F42" w:rsidRDefault="00EC1F42" w:rsidP="00EC1F42">
      <w:pPr>
        <w:pStyle w:val="Title"/>
        <w:rPr>
          <w:rFonts w:cs="Arial"/>
          <w:b w:val="0"/>
          <w:color w:val="943634"/>
          <w:sz w:val="72"/>
          <w:szCs w:val="72"/>
        </w:rPr>
      </w:pPr>
    </w:p>
    <w:p w:rsidR="004B4463" w:rsidRPr="005933BA" w:rsidRDefault="00EC1F42" w:rsidP="00EC1F42">
      <w:pPr>
        <w:pStyle w:val="Title"/>
        <w:rPr>
          <w:rFonts w:cs="Arial"/>
          <w:sz w:val="52"/>
          <w:szCs w:val="52"/>
        </w:rPr>
      </w:pPr>
      <w:r w:rsidRPr="005933BA">
        <w:rPr>
          <w:rFonts w:cs="Arial"/>
          <w:sz w:val="52"/>
          <w:szCs w:val="52"/>
        </w:rPr>
        <w:t xml:space="preserve">Guidelines for </w:t>
      </w:r>
    </w:p>
    <w:p w:rsidR="004B4463" w:rsidRPr="005933BA" w:rsidRDefault="001C68C4" w:rsidP="00EC1F42">
      <w:pPr>
        <w:pStyle w:val="Title"/>
        <w:rPr>
          <w:rFonts w:cs="Arial"/>
          <w:sz w:val="52"/>
          <w:szCs w:val="52"/>
        </w:rPr>
      </w:pPr>
      <w:r w:rsidRPr="005933BA">
        <w:rPr>
          <w:rFonts w:cs="Arial"/>
          <w:sz w:val="52"/>
          <w:szCs w:val="52"/>
        </w:rPr>
        <w:t xml:space="preserve">Activity of e-Governance Initiated </w:t>
      </w:r>
    </w:p>
    <w:p w:rsidR="00EC1F42" w:rsidRDefault="00EC1F42" w:rsidP="00EC1F42">
      <w:pPr>
        <w:pStyle w:val="Title"/>
        <w:rPr>
          <w:rFonts w:cs="Arial"/>
          <w:b w:val="0"/>
          <w:color w:val="943634"/>
          <w:sz w:val="44"/>
          <w:szCs w:val="44"/>
        </w:rPr>
      </w:pPr>
    </w:p>
    <w:p w:rsidR="001C68C4" w:rsidRDefault="001C68C4" w:rsidP="00EC1F42">
      <w:pPr>
        <w:pStyle w:val="Title"/>
        <w:rPr>
          <w:rFonts w:cs="Arial"/>
          <w:b w:val="0"/>
          <w:color w:val="943634"/>
          <w:sz w:val="44"/>
          <w:szCs w:val="44"/>
        </w:rPr>
      </w:pPr>
    </w:p>
    <w:p w:rsidR="001C68C4" w:rsidRDefault="001C68C4" w:rsidP="00EC1F42">
      <w:pPr>
        <w:pStyle w:val="Title"/>
        <w:rPr>
          <w:rFonts w:cs="Arial"/>
          <w:b w:val="0"/>
          <w:color w:val="943634"/>
          <w:sz w:val="44"/>
          <w:szCs w:val="44"/>
        </w:rPr>
      </w:pPr>
    </w:p>
    <w:p w:rsidR="00EC1F42" w:rsidRPr="00537ED0" w:rsidRDefault="00EC1F42" w:rsidP="00EC1F42"/>
    <w:p w:rsidR="00EC1F42" w:rsidRPr="00F822E1" w:rsidRDefault="00F822E1" w:rsidP="00EC1F42">
      <w:pPr>
        <w:pStyle w:val="Title"/>
        <w:rPr>
          <w:rFonts w:ascii="Century" w:hAnsi="Century" w:cs="Arial"/>
          <w:b w:val="0"/>
          <w:sz w:val="32"/>
          <w:szCs w:val="32"/>
          <w:lang w:val="en-GB"/>
        </w:rPr>
      </w:pPr>
      <w:r w:rsidRPr="00F822E1">
        <w:rPr>
          <w:rFonts w:ascii="Century" w:hAnsi="Century" w:cs="Arial"/>
          <w:sz w:val="32"/>
          <w:szCs w:val="32"/>
          <w:lang w:val="en-GB"/>
        </w:rPr>
        <w:t>Project Coordination</w:t>
      </w:r>
      <w:r w:rsidR="00636002" w:rsidRPr="00F822E1">
        <w:rPr>
          <w:rFonts w:ascii="Century" w:hAnsi="Century" w:cs="Arial"/>
          <w:sz w:val="32"/>
          <w:szCs w:val="32"/>
          <w:lang w:val="en-GB"/>
        </w:rPr>
        <w:t xml:space="preserve"> Office</w:t>
      </w:r>
      <w:r w:rsidR="00E94E6C">
        <w:rPr>
          <w:rFonts w:ascii="Century" w:hAnsi="Century" w:cs="Arial"/>
          <w:sz w:val="32"/>
          <w:szCs w:val="32"/>
          <w:lang w:val="en-GB"/>
        </w:rPr>
        <w:t xml:space="preserve"> (PCO)</w:t>
      </w:r>
    </w:p>
    <w:p w:rsidR="00EC1F42" w:rsidRPr="00F822E1" w:rsidRDefault="00EC1F42" w:rsidP="00EC1F42">
      <w:pPr>
        <w:adjustRightInd w:val="0"/>
        <w:jc w:val="center"/>
        <w:rPr>
          <w:rFonts w:cs="Arial"/>
          <w:b/>
          <w:sz w:val="32"/>
          <w:szCs w:val="32"/>
          <w:lang w:val="en-GB"/>
        </w:rPr>
      </w:pPr>
      <w:r w:rsidRPr="00F822E1">
        <w:rPr>
          <w:rFonts w:cs="Arial"/>
          <w:b/>
          <w:sz w:val="32"/>
          <w:szCs w:val="32"/>
          <w:lang w:val="en-GB"/>
        </w:rPr>
        <w:t>City Governance Pr</w:t>
      </w:r>
      <w:r w:rsidR="00636002" w:rsidRPr="00F822E1">
        <w:rPr>
          <w:rFonts w:cs="Arial"/>
          <w:b/>
          <w:sz w:val="32"/>
          <w:szCs w:val="32"/>
          <w:lang w:val="en-GB"/>
        </w:rPr>
        <w:t>oject (</w:t>
      </w:r>
      <w:r w:rsidRPr="00F822E1">
        <w:rPr>
          <w:rFonts w:cs="Arial"/>
          <w:b/>
          <w:sz w:val="32"/>
          <w:szCs w:val="32"/>
          <w:lang w:val="en-GB"/>
        </w:rPr>
        <w:t>CGP)</w:t>
      </w:r>
    </w:p>
    <w:p w:rsidR="00EC1F42" w:rsidRPr="00F822E1" w:rsidRDefault="00EC1F42" w:rsidP="00EC1F42">
      <w:pPr>
        <w:adjustRightInd w:val="0"/>
        <w:jc w:val="center"/>
        <w:rPr>
          <w:rFonts w:cs="Arial"/>
          <w:b/>
          <w:sz w:val="32"/>
          <w:szCs w:val="32"/>
          <w:lang w:val="en-GB"/>
        </w:rPr>
      </w:pPr>
    </w:p>
    <w:p w:rsidR="00EC1F42" w:rsidRDefault="00EC1F42" w:rsidP="00EC1F42">
      <w:pPr>
        <w:adjustRightInd w:val="0"/>
        <w:jc w:val="center"/>
        <w:rPr>
          <w:rFonts w:cs="Arial"/>
          <w:b/>
          <w:sz w:val="32"/>
          <w:szCs w:val="32"/>
          <w:lang w:val="en-GB"/>
        </w:rPr>
      </w:pPr>
    </w:p>
    <w:p w:rsidR="00EC1F42" w:rsidRDefault="00EC1F42" w:rsidP="00EC1F42">
      <w:pPr>
        <w:adjustRightInd w:val="0"/>
        <w:rPr>
          <w:rFonts w:cs="Arial"/>
          <w:b/>
          <w:sz w:val="32"/>
          <w:szCs w:val="32"/>
          <w:lang w:val="en-GB"/>
        </w:rPr>
      </w:pPr>
    </w:p>
    <w:p w:rsidR="00EC1F42" w:rsidRDefault="006B36F6" w:rsidP="00EC1F42">
      <w:pPr>
        <w:adjustRightInd w:val="0"/>
        <w:jc w:val="center"/>
        <w:rPr>
          <w:rFonts w:cs="Arial"/>
          <w:b/>
          <w:sz w:val="32"/>
          <w:szCs w:val="32"/>
          <w:lang w:val="en-GB"/>
        </w:rPr>
      </w:pPr>
      <w:r>
        <w:rPr>
          <w:rFonts w:cs="Arial"/>
          <w:b/>
          <w:sz w:val="32"/>
          <w:szCs w:val="32"/>
          <w:lang w:val="en-GB"/>
        </w:rPr>
        <w:t>January 201</w:t>
      </w:r>
      <w:r w:rsidR="00BD6CD6">
        <w:rPr>
          <w:rFonts w:cs="Arial"/>
          <w:b/>
          <w:sz w:val="32"/>
          <w:szCs w:val="32"/>
          <w:lang w:val="en-GB"/>
        </w:rPr>
        <w:t>8</w:t>
      </w:r>
    </w:p>
    <w:p w:rsidR="00EC1F42" w:rsidRDefault="00EC1F42" w:rsidP="00EC1F42">
      <w:pPr>
        <w:adjustRightInd w:val="0"/>
        <w:jc w:val="center"/>
        <w:rPr>
          <w:rFonts w:cs="Arial"/>
          <w:b/>
          <w:sz w:val="32"/>
          <w:szCs w:val="32"/>
          <w:lang w:val="en-GB"/>
        </w:rPr>
      </w:pPr>
    </w:p>
    <w:p w:rsidR="00EC1F42" w:rsidRDefault="00EC1F42" w:rsidP="00EC1F42">
      <w:pPr>
        <w:adjustRightInd w:val="0"/>
        <w:rPr>
          <w:rFonts w:cs="Arial"/>
          <w:b/>
          <w:sz w:val="32"/>
          <w:szCs w:val="32"/>
          <w:lang w:val="en-GB"/>
        </w:rPr>
      </w:pPr>
    </w:p>
    <w:p w:rsidR="00EC1F42" w:rsidRDefault="00EC1F42" w:rsidP="00EC1F42">
      <w:pPr>
        <w:adjustRightInd w:val="0"/>
        <w:rPr>
          <w:rFonts w:cs="Arial"/>
          <w:b/>
          <w:sz w:val="32"/>
          <w:szCs w:val="32"/>
          <w:lang w:val="en-GB"/>
        </w:rPr>
      </w:pPr>
    </w:p>
    <w:p w:rsidR="00EC1F42" w:rsidRDefault="00B30856" w:rsidP="00EC1F42">
      <w:pPr>
        <w:autoSpaceDE w:val="0"/>
        <w:autoSpaceDN w:val="0"/>
        <w:adjustRightInd w:val="0"/>
        <w:jc w:val="center"/>
        <w:rPr>
          <w:rFonts w:ascii="Arial" w:hAnsi="Arial" w:cs="Arial"/>
          <w:color w:val="0070C0"/>
          <w:sz w:val="28"/>
          <w:szCs w:val="32"/>
        </w:rPr>
      </w:pPr>
      <w:r>
        <w:rPr>
          <w:rFonts w:ascii="Arial" w:hAnsi="Arial" w:cs="Arial"/>
          <w:caps/>
          <w:noProof/>
          <w:color w:val="0070C0"/>
          <w:sz w:val="28"/>
          <w:szCs w:val="32"/>
          <w:lang w:eastAsia="en-US"/>
        </w:rPr>
        <w:drawing>
          <wp:inline distT="0" distB="0" distL="0" distR="0">
            <wp:extent cx="676275" cy="5238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6275" cy="523875"/>
                    </a:xfrm>
                    <a:prstGeom prst="rect">
                      <a:avLst/>
                    </a:prstGeom>
                    <a:noFill/>
                    <a:ln w="9525">
                      <a:noFill/>
                      <a:miter lim="800000"/>
                      <a:headEnd/>
                      <a:tailEnd/>
                    </a:ln>
                  </pic:spPr>
                </pic:pic>
              </a:graphicData>
            </a:graphic>
          </wp:inline>
        </w:drawing>
      </w:r>
    </w:p>
    <w:p w:rsidR="00EC1F42" w:rsidRDefault="00EC1F42" w:rsidP="00EC1F42">
      <w:pPr>
        <w:autoSpaceDE w:val="0"/>
        <w:autoSpaceDN w:val="0"/>
        <w:adjustRightInd w:val="0"/>
        <w:jc w:val="center"/>
        <w:rPr>
          <w:rFonts w:ascii="Arial" w:hAnsi="Arial" w:cs="Arial"/>
          <w:color w:val="0070C0"/>
          <w:sz w:val="28"/>
          <w:szCs w:val="32"/>
        </w:rPr>
      </w:pPr>
    </w:p>
    <w:p w:rsidR="00EC1F42" w:rsidRPr="00E34CB6" w:rsidRDefault="00EC1F42" w:rsidP="00EC1F42">
      <w:pPr>
        <w:autoSpaceDE w:val="0"/>
        <w:autoSpaceDN w:val="0"/>
        <w:adjustRightInd w:val="0"/>
        <w:jc w:val="center"/>
        <w:rPr>
          <w:rFonts w:cs="Arial"/>
          <w:b/>
          <w:color w:val="000000"/>
          <w:sz w:val="32"/>
          <w:szCs w:val="32"/>
        </w:rPr>
      </w:pPr>
      <w:r w:rsidRPr="00E34CB6">
        <w:rPr>
          <w:rFonts w:cs="Arial"/>
          <w:b/>
          <w:color w:val="000000"/>
          <w:sz w:val="32"/>
          <w:szCs w:val="32"/>
        </w:rPr>
        <w:t>Assisted by</w:t>
      </w:r>
    </w:p>
    <w:p w:rsidR="00EC1F42" w:rsidRDefault="00EC1F42" w:rsidP="00011F02">
      <w:pPr>
        <w:autoSpaceDE w:val="0"/>
        <w:autoSpaceDN w:val="0"/>
        <w:adjustRightInd w:val="0"/>
        <w:jc w:val="center"/>
        <w:rPr>
          <w:rFonts w:cs="Arial"/>
          <w:b/>
          <w:color w:val="000000"/>
          <w:sz w:val="32"/>
          <w:szCs w:val="32"/>
        </w:rPr>
      </w:pPr>
      <w:r w:rsidRPr="00E34CB6">
        <w:rPr>
          <w:rFonts w:cs="Arial"/>
          <w:b/>
          <w:color w:val="000000"/>
          <w:sz w:val="32"/>
          <w:szCs w:val="32"/>
        </w:rPr>
        <w:t>Japan International Cooperation Agency-JICA</w:t>
      </w:r>
    </w:p>
    <w:p w:rsidR="0010647E" w:rsidRDefault="0010647E" w:rsidP="00011F02">
      <w:pPr>
        <w:autoSpaceDE w:val="0"/>
        <w:autoSpaceDN w:val="0"/>
        <w:adjustRightInd w:val="0"/>
        <w:jc w:val="center"/>
        <w:rPr>
          <w:rFonts w:cs="Arial"/>
          <w:b/>
          <w:color w:val="000000"/>
          <w:sz w:val="32"/>
          <w:szCs w:val="32"/>
        </w:rPr>
      </w:pPr>
      <w:r>
        <w:rPr>
          <w:rFonts w:cs="Arial"/>
          <w:b/>
          <w:color w:val="000000"/>
          <w:sz w:val="32"/>
          <w:szCs w:val="32"/>
        </w:rPr>
        <w:t>and</w:t>
      </w:r>
    </w:p>
    <w:p w:rsidR="00636002" w:rsidRPr="00E34CB6" w:rsidRDefault="00636002" w:rsidP="00011F02">
      <w:pPr>
        <w:autoSpaceDE w:val="0"/>
        <w:autoSpaceDN w:val="0"/>
        <w:adjustRightInd w:val="0"/>
        <w:jc w:val="center"/>
        <w:rPr>
          <w:rFonts w:cs="Arial"/>
          <w:b/>
          <w:color w:val="000000"/>
          <w:sz w:val="32"/>
          <w:szCs w:val="32"/>
        </w:rPr>
      </w:pPr>
      <w:r>
        <w:rPr>
          <w:rFonts w:cs="Arial"/>
          <w:b/>
          <w:color w:val="000000"/>
          <w:sz w:val="32"/>
          <w:szCs w:val="32"/>
        </w:rPr>
        <w:t>Urban Management Unit, LGED</w:t>
      </w:r>
    </w:p>
    <w:p w:rsidR="00636002" w:rsidRPr="00EC1F42" w:rsidRDefault="00636002" w:rsidP="0098073B">
      <w:pPr>
        <w:rPr>
          <w:rFonts w:ascii="Arial Narrow" w:hAnsi="Arial Narrow" w:cs="Arial"/>
          <w:sz w:val="28"/>
        </w:rPr>
        <w:sectPr w:rsidR="00636002" w:rsidRPr="00EC1F42" w:rsidSect="00917644">
          <w:headerReference w:type="even" r:id="rId10"/>
          <w:headerReference w:type="default" r:id="rId11"/>
          <w:footerReference w:type="even" r:id="rId12"/>
          <w:footerReference w:type="default" r:id="rId13"/>
          <w:headerReference w:type="first" r:id="rId14"/>
          <w:footerReference w:type="first" r:id="rId15"/>
          <w:pgSz w:w="11909" w:h="16834" w:code="9"/>
          <w:pgMar w:top="1985" w:right="1701" w:bottom="1701" w:left="1701" w:header="720" w:footer="720" w:gutter="0"/>
          <w:cols w:space="720"/>
          <w:docGrid w:linePitch="360"/>
        </w:sectPr>
      </w:pPr>
    </w:p>
    <w:p w:rsidR="002B4117" w:rsidRDefault="006311E0" w:rsidP="002B4117">
      <w:pPr>
        <w:adjustRightInd w:val="0"/>
        <w:jc w:val="center"/>
        <w:rPr>
          <w:rFonts w:cs="Arial"/>
          <w:b/>
          <w:sz w:val="28"/>
          <w:szCs w:val="28"/>
        </w:rPr>
      </w:pPr>
      <w:r w:rsidRPr="00F52323">
        <w:rPr>
          <w:rFonts w:cs="Arial"/>
          <w:b/>
          <w:sz w:val="28"/>
          <w:szCs w:val="28"/>
        </w:rPr>
        <w:lastRenderedPageBreak/>
        <w:t>Table of Contents</w:t>
      </w:r>
    </w:p>
    <w:p w:rsidR="002B4117" w:rsidRPr="002B4117" w:rsidRDefault="002B4117" w:rsidP="002B4117">
      <w:pPr>
        <w:adjustRightInd w:val="0"/>
        <w:jc w:val="center"/>
        <w:rPr>
          <w:rFonts w:cs="Arial"/>
          <w:b/>
          <w:sz w:val="28"/>
          <w:szCs w:val="28"/>
        </w:rPr>
      </w:pPr>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r>
        <w:fldChar w:fldCharType="begin"/>
      </w:r>
      <w:r w:rsidR="002B4117">
        <w:instrText xml:space="preserve"> TOC \o "1-3" \h \z \u </w:instrText>
      </w:r>
      <w:r>
        <w:fldChar w:fldCharType="separate"/>
      </w:r>
      <w:hyperlink w:anchor="_Toc410293087" w:history="1">
        <w:r w:rsidR="00C11CF5" w:rsidRPr="000D72B0">
          <w:rPr>
            <w:rStyle w:val="Hyperlink"/>
          </w:rPr>
          <w:t>1.</w:t>
        </w:r>
        <w:r w:rsidR="00C11CF5">
          <w:rPr>
            <w:rFonts w:ascii="Calibri" w:eastAsia="Times New Roman" w:hAnsi="Calibri" w:cs="Vrinda"/>
            <w:b w:val="0"/>
            <w:bCs w:val="0"/>
            <w:kern w:val="0"/>
            <w:lang w:eastAsia="en-US" w:bidi="bn-IN"/>
          </w:rPr>
          <w:tab/>
        </w:r>
        <w:r w:rsidR="00C11CF5" w:rsidRPr="000D72B0">
          <w:rPr>
            <w:rStyle w:val="Hyperlink"/>
          </w:rPr>
          <w:t>Introduction</w:t>
        </w:r>
        <w:r w:rsidR="00C11CF5">
          <w:rPr>
            <w:webHidden/>
          </w:rPr>
          <w:tab/>
        </w:r>
        <w:r>
          <w:rPr>
            <w:webHidden/>
          </w:rPr>
          <w:fldChar w:fldCharType="begin"/>
        </w:r>
        <w:r w:rsidR="00C11CF5">
          <w:rPr>
            <w:webHidden/>
          </w:rPr>
          <w:instrText xml:space="preserve"> PAGEREF _Toc410293087 \h </w:instrText>
        </w:r>
        <w:r>
          <w:rPr>
            <w:webHidden/>
          </w:rPr>
        </w:r>
        <w:r>
          <w:rPr>
            <w:webHidden/>
          </w:rPr>
          <w:fldChar w:fldCharType="separate"/>
        </w:r>
        <w:r w:rsidR="00C11CF5">
          <w:rPr>
            <w:webHidden/>
          </w:rPr>
          <w:t>2</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088" w:history="1">
        <w:r w:rsidR="00C11CF5" w:rsidRPr="000D72B0">
          <w:rPr>
            <w:rStyle w:val="Hyperlink"/>
          </w:rPr>
          <w:t>2.</w:t>
        </w:r>
        <w:r w:rsidR="00C11CF5">
          <w:rPr>
            <w:rFonts w:ascii="Calibri" w:eastAsia="Times New Roman" w:hAnsi="Calibri" w:cs="Vrinda"/>
            <w:b w:val="0"/>
            <w:bCs w:val="0"/>
            <w:kern w:val="0"/>
            <w:lang w:eastAsia="en-US" w:bidi="bn-IN"/>
          </w:rPr>
          <w:tab/>
        </w:r>
        <w:r w:rsidR="00C11CF5" w:rsidRPr="000D72B0">
          <w:rPr>
            <w:rStyle w:val="Hyperlink"/>
          </w:rPr>
          <w:t>Justifications</w:t>
        </w:r>
        <w:r w:rsidR="00C11CF5">
          <w:rPr>
            <w:webHidden/>
          </w:rPr>
          <w:tab/>
        </w:r>
        <w:r>
          <w:rPr>
            <w:webHidden/>
          </w:rPr>
          <w:fldChar w:fldCharType="begin"/>
        </w:r>
        <w:r w:rsidR="00C11CF5">
          <w:rPr>
            <w:webHidden/>
          </w:rPr>
          <w:instrText xml:space="preserve"> PAGEREF _Toc410293088 \h </w:instrText>
        </w:r>
        <w:r>
          <w:rPr>
            <w:webHidden/>
          </w:rPr>
        </w:r>
        <w:r>
          <w:rPr>
            <w:webHidden/>
          </w:rPr>
          <w:fldChar w:fldCharType="separate"/>
        </w:r>
        <w:r w:rsidR="00C11CF5">
          <w:rPr>
            <w:webHidden/>
          </w:rPr>
          <w:t>2</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089" w:history="1">
        <w:r w:rsidR="00C11CF5" w:rsidRPr="000D72B0">
          <w:rPr>
            <w:rStyle w:val="Hyperlink"/>
          </w:rPr>
          <w:t>3.</w:t>
        </w:r>
        <w:r w:rsidR="00C11CF5">
          <w:rPr>
            <w:rFonts w:ascii="Calibri" w:eastAsia="Times New Roman" w:hAnsi="Calibri" w:cs="Vrinda"/>
            <w:b w:val="0"/>
            <w:bCs w:val="0"/>
            <w:kern w:val="0"/>
            <w:lang w:eastAsia="en-US" w:bidi="bn-IN"/>
          </w:rPr>
          <w:tab/>
        </w:r>
        <w:r w:rsidR="00C11CF5" w:rsidRPr="000D72B0">
          <w:rPr>
            <w:rStyle w:val="Hyperlink"/>
          </w:rPr>
          <w:t>Relevant Issues as described in ICGIAP</w:t>
        </w:r>
        <w:r w:rsidR="00C11CF5">
          <w:rPr>
            <w:webHidden/>
          </w:rPr>
          <w:tab/>
        </w:r>
        <w:r>
          <w:rPr>
            <w:webHidden/>
          </w:rPr>
          <w:fldChar w:fldCharType="begin"/>
        </w:r>
        <w:r w:rsidR="00C11CF5">
          <w:rPr>
            <w:webHidden/>
          </w:rPr>
          <w:instrText xml:space="preserve"> PAGEREF _Toc410293089 \h </w:instrText>
        </w:r>
        <w:r>
          <w:rPr>
            <w:webHidden/>
          </w:rPr>
        </w:r>
        <w:r>
          <w:rPr>
            <w:webHidden/>
          </w:rPr>
          <w:fldChar w:fldCharType="separate"/>
        </w:r>
        <w:r w:rsidR="00C11CF5">
          <w:rPr>
            <w:webHidden/>
          </w:rPr>
          <w:t>3</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0" w:history="1">
        <w:r w:rsidR="00C11CF5" w:rsidRPr="000D72B0">
          <w:rPr>
            <w:rStyle w:val="Hyperlink"/>
          </w:rPr>
          <w:t>3.1</w:t>
        </w:r>
        <w:r w:rsidR="00C11CF5">
          <w:rPr>
            <w:rFonts w:ascii="Calibri" w:eastAsia="Times New Roman" w:hAnsi="Calibri" w:cs="Vrinda"/>
            <w:kern w:val="0"/>
            <w:szCs w:val="28"/>
            <w:lang w:eastAsia="en-US" w:bidi="bn-IN"/>
          </w:rPr>
          <w:tab/>
        </w:r>
        <w:r w:rsidR="00C11CF5" w:rsidRPr="000D72B0">
          <w:rPr>
            <w:rStyle w:val="Hyperlink"/>
          </w:rPr>
          <w:t>Task</w:t>
        </w:r>
        <w:r w:rsidR="00C11CF5">
          <w:rPr>
            <w:webHidden/>
          </w:rPr>
          <w:tab/>
        </w:r>
        <w:r>
          <w:rPr>
            <w:webHidden/>
          </w:rPr>
          <w:fldChar w:fldCharType="begin"/>
        </w:r>
        <w:r w:rsidR="00C11CF5">
          <w:rPr>
            <w:webHidden/>
          </w:rPr>
          <w:instrText xml:space="preserve"> PAGEREF _Toc410293090 \h </w:instrText>
        </w:r>
        <w:r>
          <w:rPr>
            <w:webHidden/>
          </w:rPr>
        </w:r>
        <w:r>
          <w:rPr>
            <w:webHidden/>
          </w:rPr>
          <w:fldChar w:fldCharType="separate"/>
        </w:r>
        <w:r w:rsidR="00C11CF5">
          <w:rPr>
            <w:webHidden/>
          </w:rPr>
          <w:t>3</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1" w:history="1">
        <w:r w:rsidR="00C11CF5" w:rsidRPr="000D72B0">
          <w:rPr>
            <w:rStyle w:val="Hyperlink"/>
          </w:rPr>
          <w:t>3.2</w:t>
        </w:r>
        <w:r w:rsidR="00C11CF5">
          <w:rPr>
            <w:rFonts w:ascii="Calibri" w:eastAsia="Times New Roman" w:hAnsi="Calibri" w:cs="Vrinda"/>
            <w:kern w:val="0"/>
            <w:szCs w:val="28"/>
            <w:lang w:eastAsia="en-US" w:bidi="bn-IN"/>
          </w:rPr>
          <w:tab/>
        </w:r>
        <w:r w:rsidR="00C11CF5" w:rsidRPr="000D72B0">
          <w:rPr>
            <w:rStyle w:val="Hyperlink"/>
          </w:rPr>
          <w:t>Action by</w:t>
        </w:r>
        <w:r w:rsidR="00C11CF5">
          <w:rPr>
            <w:webHidden/>
          </w:rPr>
          <w:tab/>
        </w:r>
        <w:r>
          <w:rPr>
            <w:webHidden/>
          </w:rPr>
          <w:fldChar w:fldCharType="begin"/>
        </w:r>
        <w:r w:rsidR="00C11CF5">
          <w:rPr>
            <w:webHidden/>
          </w:rPr>
          <w:instrText xml:space="preserve"> PAGEREF _Toc410293091 \h </w:instrText>
        </w:r>
        <w:r>
          <w:rPr>
            <w:webHidden/>
          </w:rPr>
        </w:r>
        <w:r>
          <w:rPr>
            <w:webHidden/>
          </w:rPr>
          <w:fldChar w:fldCharType="separate"/>
        </w:r>
        <w:r w:rsidR="00C11CF5">
          <w:rPr>
            <w:webHidden/>
          </w:rPr>
          <w:t>3</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2" w:history="1">
        <w:r w:rsidR="00C11CF5" w:rsidRPr="000D72B0">
          <w:rPr>
            <w:rStyle w:val="Hyperlink"/>
          </w:rPr>
          <w:t>3.3</w:t>
        </w:r>
        <w:r w:rsidR="00C11CF5">
          <w:rPr>
            <w:rFonts w:ascii="Calibri" w:eastAsia="Times New Roman" w:hAnsi="Calibri" w:cs="Vrinda"/>
            <w:kern w:val="0"/>
            <w:szCs w:val="28"/>
            <w:lang w:eastAsia="en-US" w:bidi="bn-IN"/>
          </w:rPr>
          <w:tab/>
        </w:r>
        <w:r w:rsidR="00C11CF5" w:rsidRPr="000D72B0">
          <w:rPr>
            <w:rStyle w:val="Hyperlink"/>
          </w:rPr>
          <w:t>Time Schedule</w:t>
        </w:r>
        <w:r w:rsidR="00C11CF5">
          <w:rPr>
            <w:webHidden/>
          </w:rPr>
          <w:tab/>
        </w:r>
        <w:r>
          <w:rPr>
            <w:webHidden/>
          </w:rPr>
          <w:fldChar w:fldCharType="begin"/>
        </w:r>
        <w:r w:rsidR="00C11CF5">
          <w:rPr>
            <w:webHidden/>
          </w:rPr>
          <w:instrText xml:space="preserve"> PAGEREF _Toc410293092 \h </w:instrText>
        </w:r>
        <w:r>
          <w:rPr>
            <w:webHidden/>
          </w:rPr>
        </w:r>
        <w:r>
          <w:rPr>
            <w:webHidden/>
          </w:rPr>
          <w:fldChar w:fldCharType="separate"/>
        </w:r>
        <w:r w:rsidR="00C11CF5">
          <w:rPr>
            <w:webHidden/>
          </w:rPr>
          <w:t>3</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3" w:history="1">
        <w:r w:rsidR="00C11CF5" w:rsidRPr="000D72B0">
          <w:rPr>
            <w:rStyle w:val="Hyperlink"/>
          </w:rPr>
          <w:t>3.4</w:t>
        </w:r>
        <w:r w:rsidR="00C11CF5">
          <w:rPr>
            <w:rFonts w:ascii="Calibri" w:eastAsia="Times New Roman" w:hAnsi="Calibri" w:cs="Vrinda"/>
            <w:kern w:val="0"/>
            <w:szCs w:val="28"/>
            <w:lang w:eastAsia="en-US" w:bidi="bn-IN"/>
          </w:rPr>
          <w:tab/>
        </w:r>
        <w:r w:rsidR="00C11CF5" w:rsidRPr="000D72B0">
          <w:rPr>
            <w:rStyle w:val="Hyperlink"/>
          </w:rPr>
          <w:t>Indicator</w:t>
        </w:r>
        <w:r w:rsidR="00C11CF5">
          <w:rPr>
            <w:webHidden/>
          </w:rPr>
          <w:tab/>
        </w:r>
        <w:r>
          <w:rPr>
            <w:webHidden/>
          </w:rPr>
          <w:fldChar w:fldCharType="begin"/>
        </w:r>
        <w:r w:rsidR="00C11CF5">
          <w:rPr>
            <w:webHidden/>
          </w:rPr>
          <w:instrText xml:space="preserve"> PAGEREF _Toc410293093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094" w:history="1">
        <w:r w:rsidR="00C11CF5" w:rsidRPr="000D72B0">
          <w:rPr>
            <w:rStyle w:val="Hyperlink"/>
          </w:rPr>
          <w:t>4.</w:t>
        </w:r>
        <w:r w:rsidR="00C11CF5">
          <w:rPr>
            <w:rFonts w:ascii="Calibri" w:eastAsia="Times New Roman" w:hAnsi="Calibri" w:cs="Vrinda"/>
            <w:b w:val="0"/>
            <w:bCs w:val="0"/>
            <w:kern w:val="0"/>
            <w:lang w:eastAsia="en-US" w:bidi="bn-IN"/>
          </w:rPr>
          <w:tab/>
        </w:r>
        <w:r w:rsidR="00C11CF5" w:rsidRPr="000D72B0">
          <w:rPr>
            <w:rStyle w:val="Hyperlink"/>
          </w:rPr>
          <w:t>Objectives</w:t>
        </w:r>
        <w:r w:rsidR="00C11CF5">
          <w:rPr>
            <w:webHidden/>
          </w:rPr>
          <w:tab/>
        </w:r>
        <w:r>
          <w:rPr>
            <w:webHidden/>
          </w:rPr>
          <w:fldChar w:fldCharType="begin"/>
        </w:r>
        <w:r w:rsidR="00C11CF5">
          <w:rPr>
            <w:webHidden/>
          </w:rPr>
          <w:instrText xml:space="preserve"> PAGEREF _Toc410293094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5" w:history="1">
        <w:r w:rsidR="00C11CF5" w:rsidRPr="000D72B0">
          <w:rPr>
            <w:rStyle w:val="Hyperlink"/>
          </w:rPr>
          <w:t>4.1</w:t>
        </w:r>
        <w:r w:rsidR="00C11CF5">
          <w:rPr>
            <w:rFonts w:ascii="Calibri" w:eastAsia="Times New Roman" w:hAnsi="Calibri" w:cs="Vrinda"/>
            <w:kern w:val="0"/>
            <w:szCs w:val="28"/>
            <w:lang w:eastAsia="en-US" w:bidi="bn-IN"/>
          </w:rPr>
          <w:tab/>
        </w:r>
        <w:r w:rsidR="00C11CF5" w:rsidRPr="000D72B0">
          <w:rPr>
            <w:rStyle w:val="Hyperlink"/>
          </w:rPr>
          <w:t>To Build an Informed Society</w:t>
        </w:r>
        <w:r w:rsidR="00C11CF5">
          <w:rPr>
            <w:webHidden/>
          </w:rPr>
          <w:tab/>
        </w:r>
        <w:r>
          <w:rPr>
            <w:webHidden/>
          </w:rPr>
          <w:fldChar w:fldCharType="begin"/>
        </w:r>
        <w:r w:rsidR="00C11CF5">
          <w:rPr>
            <w:webHidden/>
          </w:rPr>
          <w:instrText xml:space="preserve"> PAGEREF _Toc410293095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6" w:history="1">
        <w:r w:rsidR="00C11CF5" w:rsidRPr="000D72B0">
          <w:rPr>
            <w:rStyle w:val="Hyperlink"/>
          </w:rPr>
          <w:t>4.2</w:t>
        </w:r>
        <w:r w:rsidR="00C11CF5">
          <w:rPr>
            <w:rFonts w:ascii="Calibri" w:eastAsia="Times New Roman" w:hAnsi="Calibri" w:cs="Vrinda"/>
            <w:kern w:val="0"/>
            <w:szCs w:val="28"/>
            <w:lang w:eastAsia="en-US" w:bidi="bn-IN"/>
          </w:rPr>
          <w:tab/>
        </w:r>
        <w:r w:rsidR="00C11CF5" w:rsidRPr="000D72B0">
          <w:rPr>
            <w:rStyle w:val="Hyperlink"/>
          </w:rPr>
          <w:t>To Increase Government and Citizen Interaction</w:t>
        </w:r>
        <w:r w:rsidR="00C11CF5">
          <w:rPr>
            <w:webHidden/>
          </w:rPr>
          <w:tab/>
        </w:r>
        <w:r>
          <w:rPr>
            <w:webHidden/>
          </w:rPr>
          <w:fldChar w:fldCharType="begin"/>
        </w:r>
        <w:r w:rsidR="00C11CF5">
          <w:rPr>
            <w:webHidden/>
          </w:rPr>
          <w:instrText xml:space="preserve"> PAGEREF _Toc410293096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7" w:history="1">
        <w:r w:rsidR="00C11CF5" w:rsidRPr="000D72B0">
          <w:rPr>
            <w:rStyle w:val="Hyperlink"/>
          </w:rPr>
          <w:t>4.3</w:t>
        </w:r>
        <w:r w:rsidR="00C11CF5">
          <w:rPr>
            <w:rFonts w:ascii="Calibri" w:eastAsia="Times New Roman" w:hAnsi="Calibri" w:cs="Vrinda"/>
            <w:kern w:val="0"/>
            <w:szCs w:val="28"/>
            <w:lang w:eastAsia="en-US" w:bidi="bn-IN"/>
          </w:rPr>
          <w:tab/>
        </w:r>
        <w:r w:rsidR="00C11CF5" w:rsidRPr="000D72B0">
          <w:rPr>
            <w:rStyle w:val="Hyperlink"/>
          </w:rPr>
          <w:t>To Encourage Citizen Participation</w:t>
        </w:r>
        <w:r w:rsidR="00C11CF5">
          <w:rPr>
            <w:webHidden/>
          </w:rPr>
          <w:tab/>
        </w:r>
        <w:r>
          <w:rPr>
            <w:webHidden/>
          </w:rPr>
          <w:fldChar w:fldCharType="begin"/>
        </w:r>
        <w:r w:rsidR="00C11CF5">
          <w:rPr>
            <w:webHidden/>
          </w:rPr>
          <w:instrText xml:space="preserve"> PAGEREF _Toc410293097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8" w:history="1">
        <w:r w:rsidR="00C11CF5" w:rsidRPr="000D72B0">
          <w:rPr>
            <w:rStyle w:val="Hyperlink"/>
          </w:rPr>
          <w:t>4.4</w:t>
        </w:r>
        <w:r w:rsidR="00C11CF5">
          <w:rPr>
            <w:rFonts w:ascii="Calibri" w:eastAsia="Times New Roman" w:hAnsi="Calibri" w:cs="Vrinda"/>
            <w:kern w:val="0"/>
            <w:szCs w:val="28"/>
            <w:lang w:eastAsia="en-US" w:bidi="bn-IN"/>
          </w:rPr>
          <w:tab/>
        </w:r>
        <w:r w:rsidR="00C11CF5" w:rsidRPr="000D72B0">
          <w:rPr>
            <w:rStyle w:val="Hyperlink"/>
          </w:rPr>
          <w:t>To Bring Transparency in the Governing Process</w:t>
        </w:r>
        <w:r w:rsidR="00C11CF5">
          <w:rPr>
            <w:webHidden/>
          </w:rPr>
          <w:tab/>
        </w:r>
        <w:r>
          <w:rPr>
            <w:webHidden/>
          </w:rPr>
          <w:fldChar w:fldCharType="begin"/>
        </w:r>
        <w:r w:rsidR="00C11CF5">
          <w:rPr>
            <w:webHidden/>
          </w:rPr>
          <w:instrText xml:space="preserve"> PAGEREF _Toc410293098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099" w:history="1">
        <w:r w:rsidR="00C11CF5" w:rsidRPr="000D72B0">
          <w:rPr>
            <w:rStyle w:val="Hyperlink"/>
          </w:rPr>
          <w:t>4.5</w:t>
        </w:r>
        <w:r w:rsidR="00C11CF5">
          <w:rPr>
            <w:rFonts w:ascii="Calibri" w:eastAsia="Times New Roman" w:hAnsi="Calibri" w:cs="Vrinda"/>
            <w:kern w:val="0"/>
            <w:szCs w:val="28"/>
            <w:lang w:eastAsia="en-US" w:bidi="bn-IN"/>
          </w:rPr>
          <w:tab/>
        </w:r>
        <w:r w:rsidR="00C11CF5" w:rsidRPr="000D72B0">
          <w:rPr>
            <w:rStyle w:val="Hyperlink"/>
          </w:rPr>
          <w:t>To Make the Government Accountable</w:t>
        </w:r>
        <w:r w:rsidR="00C11CF5">
          <w:rPr>
            <w:webHidden/>
          </w:rPr>
          <w:tab/>
        </w:r>
        <w:r>
          <w:rPr>
            <w:webHidden/>
          </w:rPr>
          <w:fldChar w:fldCharType="begin"/>
        </w:r>
        <w:r w:rsidR="00C11CF5">
          <w:rPr>
            <w:webHidden/>
          </w:rPr>
          <w:instrText xml:space="preserve"> PAGEREF _Toc410293099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0" w:history="1">
        <w:r w:rsidR="00C11CF5" w:rsidRPr="000D72B0">
          <w:rPr>
            <w:rStyle w:val="Hyperlink"/>
          </w:rPr>
          <w:t>4.6</w:t>
        </w:r>
        <w:r w:rsidR="00C11CF5">
          <w:rPr>
            <w:rFonts w:ascii="Calibri" w:eastAsia="Times New Roman" w:hAnsi="Calibri" w:cs="Vrinda"/>
            <w:kern w:val="0"/>
            <w:szCs w:val="28"/>
            <w:lang w:eastAsia="en-US" w:bidi="bn-IN"/>
          </w:rPr>
          <w:tab/>
        </w:r>
        <w:r w:rsidR="00C11CF5" w:rsidRPr="000D72B0">
          <w:rPr>
            <w:rStyle w:val="Hyperlink"/>
          </w:rPr>
          <w:t>To Reduce the Cost of Governance</w:t>
        </w:r>
        <w:r w:rsidR="00C11CF5">
          <w:rPr>
            <w:webHidden/>
          </w:rPr>
          <w:tab/>
        </w:r>
        <w:r>
          <w:rPr>
            <w:webHidden/>
          </w:rPr>
          <w:fldChar w:fldCharType="begin"/>
        </w:r>
        <w:r w:rsidR="00C11CF5">
          <w:rPr>
            <w:webHidden/>
          </w:rPr>
          <w:instrText xml:space="preserve"> PAGEREF _Toc410293100 \h </w:instrText>
        </w:r>
        <w:r>
          <w:rPr>
            <w:webHidden/>
          </w:rPr>
        </w:r>
        <w:r>
          <w:rPr>
            <w:webHidden/>
          </w:rPr>
          <w:fldChar w:fldCharType="separate"/>
        </w:r>
        <w:r w:rsidR="00C11CF5">
          <w:rPr>
            <w:webHidden/>
          </w:rPr>
          <w:t>4</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1" w:history="1">
        <w:r w:rsidR="00C11CF5" w:rsidRPr="000D72B0">
          <w:rPr>
            <w:rStyle w:val="Hyperlink"/>
          </w:rPr>
          <w:t>4.7</w:t>
        </w:r>
        <w:r w:rsidR="00C11CF5">
          <w:rPr>
            <w:rFonts w:ascii="Calibri" w:eastAsia="Times New Roman" w:hAnsi="Calibri" w:cs="Vrinda"/>
            <w:kern w:val="0"/>
            <w:szCs w:val="28"/>
            <w:lang w:eastAsia="en-US" w:bidi="bn-IN"/>
          </w:rPr>
          <w:tab/>
        </w:r>
        <w:r w:rsidR="00C11CF5" w:rsidRPr="000D72B0">
          <w:rPr>
            <w:rStyle w:val="Hyperlink"/>
          </w:rPr>
          <w:t>To Reduce the Reaction Time of the Government</w:t>
        </w:r>
        <w:r w:rsidR="00C11CF5">
          <w:rPr>
            <w:webHidden/>
          </w:rPr>
          <w:tab/>
        </w:r>
        <w:r>
          <w:rPr>
            <w:webHidden/>
          </w:rPr>
          <w:fldChar w:fldCharType="begin"/>
        </w:r>
        <w:r w:rsidR="00C11CF5">
          <w:rPr>
            <w:webHidden/>
          </w:rPr>
          <w:instrText xml:space="preserve"> PAGEREF _Toc410293101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102" w:history="1">
        <w:r w:rsidR="00C11CF5" w:rsidRPr="000D72B0">
          <w:rPr>
            <w:rStyle w:val="Hyperlink"/>
          </w:rPr>
          <w:t>5.</w:t>
        </w:r>
        <w:r w:rsidR="00C11CF5">
          <w:rPr>
            <w:rFonts w:ascii="Calibri" w:eastAsia="Times New Roman" w:hAnsi="Calibri" w:cs="Vrinda"/>
            <w:b w:val="0"/>
            <w:bCs w:val="0"/>
            <w:kern w:val="0"/>
            <w:lang w:eastAsia="en-US" w:bidi="bn-IN"/>
          </w:rPr>
          <w:tab/>
        </w:r>
        <w:r w:rsidR="00C11CF5" w:rsidRPr="000D72B0">
          <w:rPr>
            <w:rStyle w:val="Hyperlink"/>
          </w:rPr>
          <w:t>Relevant Organizations, Stakeholders and their role</w:t>
        </w:r>
        <w:r w:rsidR="00C11CF5">
          <w:rPr>
            <w:webHidden/>
          </w:rPr>
          <w:tab/>
        </w:r>
        <w:r>
          <w:rPr>
            <w:webHidden/>
          </w:rPr>
          <w:fldChar w:fldCharType="begin"/>
        </w:r>
        <w:r w:rsidR="00C11CF5">
          <w:rPr>
            <w:webHidden/>
          </w:rPr>
          <w:instrText xml:space="preserve"> PAGEREF _Toc410293102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3" w:history="1">
        <w:r w:rsidR="00C11CF5" w:rsidRPr="000D72B0">
          <w:rPr>
            <w:rStyle w:val="Hyperlink"/>
          </w:rPr>
          <w:t>5.1</w:t>
        </w:r>
        <w:r w:rsidR="00C11CF5">
          <w:rPr>
            <w:rFonts w:ascii="Calibri" w:eastAsia="Times New Roman" w:hAnsi="Calibri" w:cs="Vrinda"/>
            <w:kern w:val="0"/>
            <w:szCs w:val="28"/>
            <w:lang w:eastAsia="en-US" w:bidi="bn-IN"/>
          </w:rPr>
          <w:tab/>
        </w:r>
        <w:r w:rsidR="00C11CF5" w:rsidRPr="000D72B0">
          <w:rPr>
            <w:rStyle w:val="Hyperlink"/>
          </w:rPr>
          <w:t>Mass Communication Cell</w:t>
        </w:r>
        <w:r w:rsidR="00C11CF5">
          <w:rPr>
            <w:webHidden/>
          </w:rPr>
          <w:tab/>
        </w:r>
        <w:r>
          <w:rPr>
            <w:webHidden/>
          </w:rPr>
          <w:fldChar w:fldCharType="begin"/>
        </w:r>
        <w:r w:rsidR="00C11CF5">
          <w:rPr>
            <w:webHidden/>
          </w:rPr>
          <w:instrText xml:space="preserve"> PAGEREF _Toc410293103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4" w:history="1">
        <w:r w:rsidR="00C11CF5" w:rsidRPr="000D72B0">
          <w:rPr>
            <w:rStyle w:val="Hyperlink"/>
          </w:rPr>
          <w:t>5.2</w:t>
        </w:r>
        <w:r w:rsidR="00C11CF5">
          <w:rPr>
            <w:rFonts w:ascii="Calibri" w:eastAsia="Times New Roman" w:hAnsi="Calibri" w:cs="Vrinda"/>
            <w:kern w:val="0"/>
            <w:szCs w:val="28"/>
            <w:lang w:eastAsia="en-US" w:bidi="bn-IN"/>
          </w:rPr>
          <w:tab/>
        </w:r>
        <w:r w:rsidR="00C11CF5" w:rsidRPr="000D72B0">
          <w:rPr>
            <w:rStyle w:val="Hyperlink"/>
          </w:rPr>
          <w:t>Local Government Engineering Department (LGED) Role</w:t>
        </w:r>
        <w:r w:rsidR="00C11CF5">
          <w:rPr>
            <w:webHidden/>
          </w:rPr>
          <w:tab/>
        </w:r>
        <w:r>
          <w:rPr>
            <w:webHidden/>
          </w:rPr>
          <w:fldChar w:fldCharType="begin"/>
        </w:r>
        <w:r w:rsidR="00C11CF5">
          <w:rPr>
            <w:webHidden/>
          </w:rPr>
          <w:instrText xml:space="preserve"> PAGEREF _Toc410293104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105" w:history="1">
        <w:r w:rsidR="00C11CF5" w:rsidRPr="000D72B0">
          <w:rPr>
            <w:rStyle w:val="Hyperlink"/>
          </w:rPr>
          <w:t>6.</w:t>
        </w:r>
        <w:r w:rsidR="00C11CF5">
          <w:rPr>
            <w:rFonts w:ascii="Calibri" w:eastAsia="Times New Roman" w:hAnsi="Calibri" w:cs="Vrinda"/>
            <w:b w:val="0"/>
            <w:bCs w:val="0"/>
            <w:kern w:val="0"/>
            <w:lang w:eastAsia="en-US" w:bidi="bn-IN"/>
          </w:rPr>
          <w:tab/>
        </w:r>
        <w:r w:rsidR="00C11CF5" w:rsidRPr="000D72B0">
          <w:rPr>
            <w:rStyle w:val="Hyperlink"/>
          </w:rPr>
          <w:t>Necessary Tasks and Procedure</w:t>
        </w:r>
        <w:r w:rsidR="00C11CF5">
          <w:rPr>
            <w:webHidden/>
          </w:rPr>
          <w:tab/>
        </w:r>
        <w:r>
          <w:rPr>
            <w:webHidden/>
          </w:rPr>
          <w:fldChar w:fldCharType="begin"/>
        </w:r>
        <w:r w:rsidR="00C11CF5">
          <w:rPr>
            <w:webHidden/>
          </w:rPr>
          <w:instrText xml:space="preserve"> PAGEREF _Toc410293105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6" w:history="1">
        <w:r w:rsidR="00C11CF5" w:rsidRPr="000D72B0">
          <w:rPr>
            <w:rStyle w:val="Hyperlink"/>
          </w:rPr>
          <w:t>6.1</w:t>
        </w:r>
        <w:r w:rsidR="00C11CF5">
          <w:rPr>
            <w:rFonts w:ascii="Calibri" w:eastAsia="Times New Roman" w:hAnsi="Calibri" w:cs="Vrinda"/>
            <w:kern w:val="0"/>
            <w:szCs w:val="28"/>
            <w:lang w:eastAsia="en-US" w:bidi="bn-IN"/>
          </w:rPr>
          <w:tab/>
        </w:r>
        <w:r w:rsidR="00C11CF5" w:rsidRPr="000D72B0">
          <w:rPr>
            <w:rStyle w:val="Hyperlink"/>
          </w:rPr>
          <w:t>Assign officer/Staff in Charge of e-Governance</w:t>
        </w:r>
        <w:r w:rsidR="00C11CF5">
          <w:rPr>
            <w:webHidden/>
          </w:rPr>
          <w:tab/>
        </w:r>
        <w:r>
          <w:rPr>
            <w:webHidden/>
          </w:rPr>
          <w:fldChar w:fldCharType="begin"/>
        </w:r>
        <w:r w:rsidR="00C11CF5">
          <w:rPr>
            <w:webHidden/>
          </w:rPr>
          <w:instrText xml:space="preserve"> PAGEREF _Toc410293106 \h </w:instrText>
        </w:r>
        <w:r>
          <w:rPr>
            <w:webHidden/>
          </w:rPr>
        </w:r>
        <w:r>
          <w:rPr>
            <w:webHidden/>
          </w:rPr>
          <w:fldChar w:fldCharType="separate"/>
        </w:r>
        <w:r w:rsidR="00C11CF5">
          <w:rPr>
            <w:webHidden/>
          </w:rPr>
          <w:t>5</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7" w:history="1">
        <w:r w:rsidR="00C11CF5" w:rsidRPr="000D72B0">
          <w:rPr>
            <w:rStyle w:val="Hyperlink"/>
          </w:rPr>
          <w:t>6.2</w:t>
        </w:r>
        <w:r w:rsidR="00C11CF5">
          <w:rPr>
            <w:rFonts w:ascii="Calibri" w:eastAsia="Times New Roman" w:hAnsi="Calibri" w:cs="Vrinda"/>
            <w:kern w:val="0"/>
            <w:szCs w:val="28"/>
            <w:lang w:eastAsia="en-US" w:bidi="bn-IN"/>
          </w:rPr>
          <w:tab/>
        </w:r>
        <w:r w:rsidR="00C11CF5" w:rsidRPr="000D72B0">
          <w:rPr>
            <w:rStyle w:val="Hyperlink"/>
          </w:rPr>
          <w:t>Awareness Raising Among City Corporation Officer and Staff.</w:t>
        </w:r>
        <w:r w:rsidR="00C11CF5">
          <w:rPr>
            <w:webHidden/>
          </w:rPr>
          <w:tab/>
        </w:r>
        <w:r>
          <w:rPr>
            <w:webHidden/>
          </w:rPr>
          <w:fldChar w:fldCharType="begin"/>
        </w:r>
        <w:r w:rsidR="00C11CF5">
          <w:rPr>
            <w:webHidden/>
          </w:rPr>
          <w:instrText xml:space="preserve"> PAGEREF _Toc410293107 \h </w:instrText>
        </w:r>
        <w:r>
          <w:rPr>
            <w:webHidden/>
          </w:rPr>
        </w:r>
        <w:r>
          <w:rPr>
            <w:webHidden/>
          </w:rPr>
          <w:fldChar w:fldCharType="separate"/>
        </w:r>
        <w:r w:rsidR="00C11CF5">
          <w:rPr>
            <w:webHidden/>
          </w:rPr>
          <w:t>6</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8" w:history="1">
        <w:r w:rsidR="00C11CF5" w:rsidRPr="000D72B0">
          <w:rPr>
            <w:rStyle w:val="Hyperlink"/>
          </w:rPr>
          <w:t>6.3</w:t>
        </w:r>
        <w:r w:rsidR="00C11CF5">
          <w:rPr>
            <w:rFonts w:ascii="Calibri" w:eastAsia="Times New Roman" w:hAnsi="Calibri" w:cs="Vrinda"/>
            <w:kern w:val="0"/>
            <w:szCs w:val="28"/>
            <w:lang w:eastAsia="en-US" w:bidi="bn-IN"/>
          </w:rPr>
          <w:tab/>
        </w:r>
        <w:r w:rsidR="00C11CF5" w:rsidRPr="000D72B0">
          <w:rPr>
            <w:rStyle w:val="Hyperlink"/>
          </w:rPr>
          <w:t>Awareness Raising among Citizen</w:t>
        </w:r>
        <w:r w:rsidR="00C11CF5">
          <w:rPr>
            <w:webHidden/>
          </w:rPr>
          <w:tab/>
        </w:r>
        <w:r>
          <w:rPr>
            <w:webHidden/>
          </w:rPr>
          <w:fldChar w:fldCharType="begin"/>
        </w:r>
        <w:r w:rsidR="00C11CF5">
          <w:rPr>
            <w:webHidden/>
          </w:rPr>
          <w:instrText xml:space="preserve"> PAGEREF _Toc410293108 \h </w:instrText>
        </w:r>
        <w:r>
          <w:rPr>
            <w:webHidden/>
          </w:rPr>
        </w:r>
        <w:r>
          <w:rPr>
            <w:webHidden/>
          </w:rPr>
          <w:fldChar w:fldCharType="separate"/>
        </w:r>
        <w:r w:rsidR="00C11CF5">
          <w:rPr>
            <w:webHidden/>
          </w:rPr>
          <w:t>6</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09" w:history="1">
        <w:r w:rsidR="00C11CF5" w:rsidRPr="000D72B0">
          <w:rPr>
            <w:rStyle w:val="Hyperlink"/>
          </w:rPr>
          <w:t>6.4</w:t>
        </w:r>
        <w:r w:rsidR="00C11CF5">
          <w:rPr>
            <w:rFonts w:ascii="Calibri" w:eastAsia="Times New Roman" w:hAnsi="Calibri" w:cs="Vrinda"/>
            <w:kern w:val="0"/>
            <w:szCs w:val="28"/>
            <w:lang w:eastAsia="en-US" w:bidi="bn-IN"/>
          </w:rPr>
          <w:tab/>
        </w:r>
        <w:r w:rsidR="00C11CF5" w:rsidRPr="000D72B0">
          <w:rPr>
            <w:rStyle w:val="Hyperlink"/>
          </w:rPr>
          <w:t>Basic Computer Training</w:t>
        </w:r>
        <w:r w:rsidR="00C11CF5">
          <w:rPr>
            <w:webHidden/>
          </w:rPr>
          <w:tab/>
        </w:r>
        <w:r>
          <w:rPr>
            <w:webHidden/>
          </w:rPr>
          <w:fldChar w:fldCharType="begin"/>
        </w:r>
        <w:r w:rsidR="00C11CF5">
          <w:rPr>
            <w:webHidden/>
          </w:rPr>
          <w:instrText xml:space="preserve"> PAGEREF _Toc410293109 \h </w:instrText>
        </w:r>
        <w:r>
          <w:rPr>
            <w:webHidden/>
          </w:rPr>
        </w:r>
        <w:r>
          <w:rPr>
            <w:webHidden/>
          </w:rPr>
          <w:fldChar w:fldCharType="separate"/>
        </w:r>
        <w:r w:rsidR="00C11CF5">
          <w:rPr>
            <w:webHidden/>
          </w:rPr>
          <w:t>7</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0" w:history="1">
        <w:r w:rsidR="00C11CF5" w:rsidRPr="000D72B0">
          <w:rPr>
            <w:rStyle w:val="Hyperlink"/>
          </w:rPr>
          <w:t>6.5</w:t>
        </w:r>
        <w:r w:rsidR="00C11CF5">
          <w:rPr>
            <w:rFonts w:ascii="Calibri" w:eastAsia="Times New Roman" w:hAnsi="Calibri" w:cs="Vrinda"/>
            <w:kern w:val="0"/>
            <w:szCs w:val="28"/>
            <w:lang w:eastAsia="en-US" w:bidi="bn-IN"/>
          </w:rPr>
          <w:tab/>
        </w:r>
        <w:r w:rsidR="00C11CF5" w:rsidRPr="000D72B0">
          <w:rPr>
            <w:rStyle w:val="Hyperlink"/>
          </w:rPr>
          <w:t>Component wise Training</w:t>
        </w:r>
        <w:r w:rsidR="00C11CF5">
          <w:rPr>
            <w:webHidden/>
          </w:rPr>
          <w:tab/>
        </w:r>
        <w:r>
          <w:rPr>
            <w:webHidden/>
          </w:rPr>
          <w:fldChar w:fldCharType="begin"/>
        </w:r>
        <w:r w:rsidR="00C11CF5">
          <w:rPr>
            <w:webHidden/>
          </w:rPr>
          <w:instrText xml:space="preserve"> PAGEREF _Toc410293110 \h </w:instrText>
        </w:r>
        <w:r>
          <w:rPr>
            <w:webHidden/>
          </w:rPr>
        </w:r>
        <w:r>
          <w:rPr>
            <w:webHidden/>
          </w:rPr>
          <w:fldChar w:fldCharType="separate"/>
        </w:r>
        <w:r w:rsidR="00C11CF5">
          <w:rPr>
            <w:webHidden/>
          </w:rPr>
          <w:t>7</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1" w:history="1">
        <w:r w:rsidR="00C11CF5" w:rsidRPr="000D72B0">
          <w:rPr>
            <w:rStyle w:val="Hyperlink"/>
          </w:rPr>
          <w:t>6.6</w:t>
        </w:r>
        <w:r w:rsidR="00C11CF5">
          <w:rPr>
            <w:rFonts w:ascii="Calibri" w:eastAsia="Times New Roman" w:hAnsi="Calibri" w:cs="Vrinda"/>
            <w:kern w:val="0"/>
            <w:szCs w:val="28"/>
            <w:lang w:eastAsia="en-US" w:bidi="bn-IN"/>
          </w:rPr>
          <w:tab/>
        </w:r>
        <w:r w:rsidR="00C11CF5" w:rsidRPr="000D72B0">
          <w:rPr>
            <w:rStyle w:val="Hyperlink"/>
          </w:rPr>
          <w:t>Build and Published Web Based MIS Software.</w:t>
        </w:r>
        <w:r w:rsidR="00C11CF5">
          <w:rPr>
            <w:webHidden/>
          </w:rPr>
          <w:tab/>
        </w:r>
        <w:r>
          <w:rPr>
            <w:webHidden/>
          </w:rPr>
          <w:fldChar w:fldCharType="begin"/>
        </w:r>
        <w:r w:rsidR="00C11CF5">
          <w:rPr>
            <w:webHidden/>
          </w:rPr>
          <w:instrText xml:space="preserve"> PAGEREF _Toc410293111 \h </w:instrText>
        </w:r>
        <w:r>
          <w:rPr>
            <w:webHidden/>
          </w:rPr>
        </w:r>
        <w:r>
          <w:rPr>
            <w:webHidden/>
          </w:rPr>
          <w:fldChar w:fldCharType="separate"/>
        </w:r>
        <w:r w:rsidR="00C11CF5">
          <w:rPr>
            <w:webHidden/>
          </w:rPr>
          <w:t>8</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2" w:history="1">
        <w:r w:rsidR="00C11CF5" w:rsidRPr="000D72B0">
          <w:rPr>
            <w:rStyle w:val="Hyperlink"/>
          </w:rPr>
          <w:t>6.7</w:t>
        </w:r>
        <w:r w:rsidR="00C11CF5">
          <w:rPr>
            <w:rFonts w:ascii="Calibri" w:eastAsia="Times New Roman" w:hAnsi="Calibri" w:cs="Vrinda"/>
            <w:kern w:val="0"/>
            <w:szCs w:val="28"/>
            <w:lang w:eastAsia="en-US" w:bidi="bn-IN"/>
          </w:rPr>
          <w:tab/>
        </w:r>
        <w:r w:rsidR="00C11CF5" w:rsidRPr="000D72B0">
          <w:rPr>
            <w:rStyle w:val="Hyperlink"/>
          </w:rPr>
          <w:t>Established Dynamic Web Portal.</w:t>
        </w:r>
        <w:r w:rsidR="00C11CF5">
          <w:rPr>
            <w:webHidden/>
          </w:rPr>
          <w:tab/>
        </w:r>
        <w:r>
          <w:rPr>
            <w:webHidden/>
          </w:rPr>
          <w:fldChar w:fldCharType="begin"/>
        </w:r>
        <w:r w:rsidR="00C11CF5">
          <w:rPr>
            <w:webHidden/>
          </w:rPr>
          <w:instrText xml:space="preserve"> PAGEREF _Toc410293112 \h </w:instrText>
        </w:r>
        <w:r>
          <w:rPr>
            <w:webHidden/>
          </w:rPr>
        </w:r>
        <w:r>
          <w:rPr>
            <w:webHidden/>
          </w:rPr>
          <w:fldChar w:fldCharType="separate"/>
        </w:r>
        <w:r w:rsidR="00C11CF5">
          <w:rPr>
            <w:webHidden/>
          </w:rPr>
          <w:t>8</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3" w:history="1">
        <w:r w:rsidR="00C11CF5" w:rsidRPr="000D72B0">
          <w:rPr>
            <w:rStyle w:val="Hyperlink"/>
          </w:rPr>
          <w:t>6.8</w:t>
        </w:r>
        <w:r w:rsidR="00C11CF5">
          <w:rPr>
            <w:rFonts w:ascii="Calibri" w:eastAsia="Times New Roman" w:hAnsi="Calibri" w:cs="Vrinda"/>
            <w:kern w:val="0"/>
            <w:szCs w:val="28"/>
            <w:lang w:eastAsia="en-US" w:bidi="bn-IN"/>
          </w:rPr>
          <w:tab/>
        </w:r>
        <w:r w:rsidR="00C11CF5" w:rsidRPr="000D72B0">
          <w:rPr>
            <w:rStyle w:val="Hyperlink"/>
          </w:rPr>
          <w:t>Established e-Services with SMS System.</w:t>
        </w:r>
        <w:r w:rsidR="00C11CF5">
          <w:rPr>
            <w:webHidden/>
          </w:rPr>
          <w:tab/>
        </w:r>
        <w:r>
          <w:rPr>
            <w:webHidden/>
          </w:rPr>
          <w:fldChar w:fldCharType="begin"/>
        </w:r>
        <w:r w:rsidR="00C11CF5">
          <w:rPr>
            <w:webHidden/>
          </w:rPr>
          <w:instrText xml:space="preserve"> PAGEREF _Toc410293113 \h </w:instrText>
        </w:r>
        <w:r>
          <w:rPr>
            <w:webHidden/>
          </w:rPr>
        </w:r>
        <w:r>
          <w:rPr>
            <w:webHidden/>
          </w:rPr>
          <w:fldChar w:fldCharType="separate"/>
        </w:r>
        <w:r w:rsidR="00C11CF5">
          <w:rPr>
            <w:webHidden/>
          </w:rPr>
          <w:t>9</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114" w:history="1">
        <w:r w:rsidR="00C11CF5" w:rsidRPr="000D72B0">
          <w:rPr>
            <w:rStyle w:val="Hyperlink"/>
          </w:rPr>
          <w:t>7.</w:t>
        </w:r>
        <w:r w:rsidR="00C11CF5">
          <w:rPr>
            <w:rFonts w:ascii="Calibri" w:eastAsia="Times New Roman" w:hAnsi="Calibri" w:cs="Vrinda"/>
            <w:b w:val="0"/>
            <w:bCs w:val="0"/>
            <w:kern w:val="0"/>
            <w:lang w:eastAsia="en-US" w:bidi="bn-IN"/>
          </w:rPr>
          <w:tab/>
        </w:r>
        <w:r w:rsidR="00C11CF5" w:rsidRPr="000D72B0">
          <w:rPr>
            <w:rStyle w:val="Hyperlink"/>
          </w:rPr>
          <w:t>Implementation Schedule</w:t>
        </w:r>
        <w:r w:rsidR="00C11CF5">
          <w:rPr>
            <w:webHidden/>
          </w:rPr>
          <w:tab/>
        </w:r>
        <w:r>
          <w:rPr>
            <w:webHidden/>
          </w:rPr>
          <w:fldChar w:fldCharType="begin"/>
        </w:r>
        <w:r w:rsidR="00C11CF5">
          <w:rPr>
            <w:webHidden/>
          </w:rPr>
          <w:instrText xml:space="preserve"> PAGEREF _Toc410293114 \h </w:instrText>
        </w:r>
        <w:r>
          <w:rPr>
            <w:webHidden/>
          </w:rPr>
        </w:r>
        <w:r>
          <w:rPr>
            <w:webHidden/>
          </w:rPr>
          <w:fldChar w:fldCharType="separate"/>
        </w:r>
        <w:r w:rsidR="00C11CF5">
          <w:rPr>
            <w:webHidden/>
          </w:rPr>
          <w:t>9</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115" w:history="1">
        <w:r w:rsidR="00C11CF5" w:rsidRPr="000D72B0">
          <w:rPr>
            <w:rStyle w:val="Hyperlink"/>
          </w:rPr>
          <w:t>8.</w:t>
        </w:r>
        <w:r w:rsidR="00C11CF5">
          <w:rPr>
            <w:rFonts w:ascii="Calibri" w:eastAsia="Times New Roman" w:hAnsi="Calibri" w:cs="Vrinda"/>
            <w:b w:val="0"/>
            <w:bCs w:val="0"/>
            <w:kern w:val="0"/>
            <w:lang w:eastAsia="en-US" w:bidi="bn-IN"/>
          </w:rPr>
          <w:tab/>
        </w:r>
        <w:r w:rsidR="00C11CF5" w:rsidRPr="000D72B0">
          <w:rPr>
            <w:rStyle w:val="Hyperlink"/>
          </w:rPr>
          <w:t>Cost of Implementation (if necessary)</w:t>
        </w:r>
        <w:r w:rsidR="00C11CF5">
          <w:rPr>
            <w:webHidden/>
          </w:rPr>
          <w:tab/>
        </w:r>
        <w:r>
          <w:rPr>
            <w:webHidden/>
          </w:rPr>
          <w:fldChar w:fldCharType="begin"/>
        </w:r>
        <w:r w:rsidR="00C11CF5">
          <w:rPr>
            <w:webHidden/>
          </w:rPr>
          <w:instrText xml:space="preserve"> PAGEREF _Toc410293115 \h </w:instrText>
        </w:r>
        <w:r>
          <w:rPr>
            <w:webHidden/>
          </w:rPr>
        </w:r>
        <w:r>
          <w:rPr>
            <w:webHidden/>
          </w:rPr>
          <w:fldChar w:fldCharType="separate"/>
        </w:r>
        <w:r w:rsidR="00C11CF5">
          <w:rPr>
            <w:webHidden/>
          </w:rPr>
          <w:t>9</w:t>
        </w:r>
        <w:r>
          <w:rPr>
            <w:webHidden/>
          </w:rPr>
          <w:fldChar w:fldCharType="end"/>
        </w:r>
      </w:hyperlink>
    </w:p>
    <w:p w:rsidR="00C11CF5" w:rsidRDefault="00DA3CEC" w:rsidP="00F10DCF">
      <w:pPr>
        <w:pStyle w:val="TOC1"/>
        <w:spacing w:before="240" w:after="72"/>
        <w:ind w:left="331" w:right="550" w:hanging="331"/>
        <w:rPr>
          <w:rFonts w:ascii="Calibri" w:eastAsia="Times New Roman" w:hAnsi="Calibri" w:cs="Vrinda"/>
          <w:b w:val="0"/>
          <w:bCs w:val="0"/>
          <w:kern w:val="0"/>
          <w:lang w:eastAsia="en-US" w:bidi="bn-IN"/>
        </w:rPr>
      </w:pPr>
      <w:hyperlink w:anchor="_Toc410293116" w:history="1">
        <w:r w:rsidR="00C11CF5" w:rsidRPr="000D72B0">
          <w:rPr>
            <w:rStyle w:val="Hyperlink"/>
          </w:rPr>
          <w:t>Necessary equipment, software and trainings are provided by PCO.</w:t>
        </w:r>
        <w:r w:rsidR="00C11CF5">
          <w:rPr>
            <w:webHidden/>
          </w:rPr>
          <w:tab/>
        </w:r>
        <w:r>
          <w:rPr>
            <w:webHidden/>
          </w:rPr>
          <w:fldChar w:fldCharType="begin"/>
        </w:r>
        <w:r w:rsidR="00C11CF5">
          <w:rPr>
            <w:webHidden/>
          </w:rPr>
          <w:instrText xml:space="preserve"> PAGEREF _Toc410293116 \h </w:instrText>
        </w:r>
        <w:r>
          <w:rPr>
            <w:webHidden/>
          </w:rPr>
        </w:r>
        <w:r>
          <w:rPr>
            <w:webHidden/>
          </w:rPr>
          <w:fldChar w:fldCharType="separate"/>
        </w:r>
        <w:r w:rsidR="00C11CF5">
          <w:rPr>
            <w:webHidden/>
          </w:rPr>
          <w:t>9</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7" w:history="1">
        <w:r w:rsidR="00C11CF5" w:rsidRPr="000D72B0">
          <w:rPr>
            <w:rStyle w:val="Hyperlink"/>
          </w:rPr>
          <w:t>8.1</w:t>
        </w:r>
        <w:r w:rsidR="00C11CF5">
          <w:rPr>
            <w:rFonts w:ascii="Calibri" w:eastAsia="Times New Roman" w:hAnsi="Calibri" w:cs="Vrinda"/>
            <w:kern w:val="0"/>
            <w:szCs w:val="28"/>
            <w:lang w:eastAsia="en-US" w:bidi="bn-IN"/>
          </w:rPr>
          <w:tab/>
        </w:r>
        <w:r w:rsidR="00C11CF5" w:rsidRPr="000D72B0">
          <w:rPr>
            <w:rStyle w:val="Hyperlink"/>
          </w:rPr>
          <w:t>Basic Computer Training Cost for Officer &amp; Staff of City Corporation</w:t>
        </w:r>
        <w:r w:rsidR="00C11CF5">
          <w:rPr>
            <w:webHidden/>
          </w:rPr>
          <w:tab/>
        </w:r>
        <w:r>
          <w:rPr>
            <w:webHidden/>
          </w:rPr>
          <w:fldChar w:fldCharType="begin"/>
        </w:r>
        <w:r w:rsidR="00C11CF5">
          <w:rPr>
            <w:webHidden/>
          </w:rPr>
          <w:instrText xml:space="preserve"> PAGEREF _Toc410293117 \h </w:instrText>
        </w:r>
        <w:r>
          <w:rPr>
            <w:webHidden/>
          </w:rPr>
        </w:r>
        <w:r>
          <w:rPr>
            <w:webHidden/>
          </w:rPr>
          <w:fldChar w:fldCharType="separate"/>
        </w:r>
        <w:r w:rsidR="00C11CF5">
          <w:rPr>
            <w:webHidden/>
          </w:rPr>
          <w:t>11</w:t>
        </w:r>
        <w:r>
          <w:rPr>
            <w:webHidden/>
          </w:rPr>
          <w:fldChar w:fldCharType="end"/>
        </w:r>
      </w:hyperlink>
    </w:p>
    <w:p w:rsidR="00C11CF5" w:rsidRDefault="00DA3CEC" w:rsidP="00F10DCF">
      <w:pPr>
        <w:pStyle w:val="TOC2"/>
        <w:tabs>
          <w:tab w:val="left" w:pos="1100"/>
        </w:tabs>
        <w:spacing w:after="48"/>
        <w:ind w:left="990" w:right="550" w:hanging="550"/>
        <w:rPr>
          <w:rFonts w:ascii="Calibri" w:eastAsia="Times New Roman" w:hAnsi="Calibri" w:cs="Vrinda"/>
          <w:kern w:val="0"/>
          <w:szCs w:val="28"/>
          <w:lang w:eastAsia="en-US" w:bidi="bn-IN"/>
        </w:rPr>
      </w:pPr>
      <w:hyperlink w:anchor="_Toc410293118" w:history="1">
        <w:r w:rsidR="00C11CF5" w:rsidRPr="000D72B0">
          <w:rPr>
            <w:rStyle w:val="Hyperlink"/>
          </w:rPr>
          <w:t>8.2</w:t>
        </w:r>
        <w:r w:rsidR="00C11CF5">
          <w:rPr>
            <w:rFonts w:ascii="Calibri" w:eastAsia="Times New Roman" w:hAnsi="Calibri" w:cs="Vrinda"/>
            <w:kern w:val="0"/>
            <w:szCs w:val="28"/>
            <w:lang w:eastAsia="en-US" w:bidi="bn-IN"/>
          </w:rPr>
          <w:tab/>
        </w:r>
        <w:r w:rsidR="00C11CF5" w:rsidRPr="000D72B0">
          <w:rPr>
            <w:rStyle w:val="Hyperlink"/>
          </w:rPr>
          <w:t>Orientation Program Cost for e-governance</w:t>
        </w:r>
        <w:r w:rsidR="00C11CF5">
          <w:rPr>
            <w:webHidden/>
          </w:rPr>
          <w:tab/>
        </w:r>
        <w:r>
          <w:rPr>
            <w:webHidden/>
          </w:rPr>
          <w:fldChar w:fldCharType="begin"/>
        </w:r>
        <w:r w:rsidR="00C11CF5">
          <w:rPr>
            <w:webHidden/>
          </w:rPr>
          <w:instrText xml:space="preserve"> PAGEREF _Toc410293118 \h </w:instrText>
        </w:r>
        <w:r>
          <w:rPr>
            <w:webHidden/>
          </w:rPr>
        </w:r>
        <w:r>
          <w:rPr>
            <w:webHidden/>
          </w:rPr>
          <w:fldChar w:fldCharType="separate"/>
        </w:r>
        <w:r w:rsidR="00C11CF5">
          <w:rPr>
            <w:webHidden/>
          </w:rPr>
          <w:t>12</w:t>
        </w:r>
        <w:r>
          <w:rPr>
            <w:webHidden/>
          </w:rPr>
          <w:fldChar w:fldCharType="end"/>
        </w:r>
      </w:hyperlink>
    </w:p>
    <w:p w:rsidR="002B4117" w:rsidRDefault="00DA3CEC" w:rsidP="00757C69">
      <w:pPr>
        <w:pStyle w:val="TOC1"/>
        <w:spacing w:before="240" w:after="72"/>
        <w:ind w:left="331" w:right="550" w:hanging="331"/>
      </w:pPr>
      <w:r>
        <w:fldChar w:fldCharType="end"/>
      </w:r>
    </w:p>
    <w:p w:rsidR="002B4117" w:rsidRDefault="002B4117"/>
    <w:p w:rsidR="001364B5" w:rsidRDefault="001364B5" w:rsidP="002B4117">
      <w:pPr>
        <w:pStyle w:val="Heading1"/>
        <w:spacing w:after="240"/>
      </w:pPr>
      <w:bookmarkStart w:id="0" w:name="_Toc410293087"/>
      <w:r>
        <w:lastRenderedPageBreak/>
        <w:t>Introduction</w:t>
      </w:r>
      <w:bookmarkEnd w:id="0"/>
    </w:p>
    <w:p w:rsidR="00313E57" w:rsidRDefault="001364B5" w:rsidP="001364B5">
      <w:pPr>
        <w:pStyle w:val="BodyText"/>
        <w:rPr>
          <w:szCs w:val="22"/>
        </w:rPr>
      </w:pPr>
      <w:r w:rsidRPr="001364B5">
        <w:rPr>
          <w:szCs w:val="22"/>
        </w:rPr>
        <w:t>Rapid urbanization accelerated by industry led economic growth has been taking place in Bangladesh. Potential of economic growth in urban area is worthy of notice. There are 335 Local Government Institutions which cover 8% of total geographical area of Bangladesh and 30% of total population, while it accounts for 60% of total national growth. On the other hand, negative impact caused by the dramatic change in urban area is observed.  It is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are/were implemented by LGD and LGED with financial assistance of different development partners and government own fund. Based on the experiences gained through implemented projects, effective activities for improvement of urban governance have been formulated as a program, and well accepted. The urban governance improvement programs have been implemented to ensure good governance of those urban local government institutions namely Paurashava for equal, social harmony and p</w:t>
      </w:r>
      <w:r w:rsidR="00313E57">
        <w:rPr>
          <w:szCs w:val="22"/>
        </w:rPr>
        <w:t xml:space="preserve">lanned development. </w:t>
      </w:r>
      <w:r w:rsidRPr="001364B5">
        <w:rPr>
          <w:szCs w:val="22"/>
        </w:rPr>
        <w:t>Initiating urban governance improvement, LGD and LGED with financial support of JICA commenced a project named City Government Project (CGP) in 5 City Corporations.</w:t>
      </w:r>
    </w:p>
    <w:p w:rsidR="0010647E" w:rsidRDefault="0010647E" w:rsidP="001364B5">
      <w:pPr>
        <w:pStyle w:val="BodyText"/>
        <w:rPr>
          <w:szCs w:val="22"/>
        </w:rPr>
      </w:pPr>
    </w:p>
    <w:p w:rsidR="0010647E" w:rsidRPr="0010647E" w:rsidRDefault="00EA2B28" w:rsidP="006B36F6">
      <w:pPr>
        <w:widowControl/>
        <w:tabs>
          <w:tab w:val="left" w:pos="6663"/>
        </w:tabs>
        <w:spacing w:line="0" w:lineRule="atLeast"/>
        <w:rPr>
          <w:rFonts w:eastAsia="MS PGothic"/>
          <w:kern w:val="0"/>
          <w:szCs w:val="21"/>
        </w:rPr>
      </w:pPr>
      <w:r>
        <w:t>This</w:t>
      </w:r>
      <w:r w:rsidR="0010647E" w:rsidRPr="0010647E">
        <w:t xml:space="preserve"> guideline has been prepared on</w:t>
      </w:r>
      <w:r w:rsidR="0010647E" w:rsidRPr="00BF0FB1">
        <w:rPr>
          <w:color w:val="C00000"/>
        </w:rPr>
        <w:t xml:space="preserve"> </w:t>
      </w:r>
      <w:r w:rsidR="0010647E" w:rsidRPr="0010647E">
        <w:rPr>
          <w:rFonts w:eastAsia="MS PGothic"/>
          <w:kern w:val="0"/>
          <w:szCs w:val="21"/>
        </w:rPr>
        <w:t xml:space="preserve">E-governance is to improve transparency of administrative procedure. By digitizing data, the process to produce documents such certificates and licenses will be systematic. </w:t>
      </w:r>
    </w:p>
    <w:p w:rsidR="0010647E" w:rsidRPr="001364B5" w:rsidRDefault="0010647E" w:rsidP="001364B5">
      <w:pPr>
        <w:pStyle w:val="BodyText"/>
        <w:rPr>
          <w:szCs w:val="22"/>
        </w:rPr>
      </w:pPr>
    </w:p>
    <w:p w:rsidR="001364B5" w:rsidRPr="001364B5" w:rsidRDefault="001364B5" w:rsidP="001364B5">
      <w:pPr>
        <w:pStyle w:val="BodyText"/>
      </w:pPr>
    </w:p>
    <w:p w:rsidR="002B4117" w:rsidRDefault="002B4117" w:rsidP="002B4117">
      <w:pPr>
        <w:pStyle w:val="Heading1"/>
        <w:spacing w:after="240"/>
      </w:pPr>
      <w:bookmarkStart w:id="1" w:name="_Toc410293088"/>
      <w:r>
        <w:t>Justifications</w:t>
      </w:r>
      <w:bookmarkEnd w:id="1"/>
    </w:p>
    <w:p w:rsidR="00F562B6" w:rsidRPr="00DD4369" w:rsidRDefault="00F562B6" w:rsidP="00F562B6">
      <w:pPr>
        <w:rPr>
          <w:rFonts w:cs="Calibri"/>
        </w:rPr>
      </w:pPr>
      <w:r>
        <w:rPr>
          <w:rFonts w:cs="Calibri"/>
        </w:rPr>
        <w:t>Electronic G</w:t>
      </w:r>
      <w:r w:rsidRPr="00DD4369">
        <w:rPr>
          <w:rFonts w:cs="Calibri"/>
        </w:rPr>
        <w:t>overnment (e-</w:t>
      </w:r>
      <w:r>
        <w:rPr>
          <w:rFonts w:cs="Calibri"/>
        </w:rPr>
        <w:t>Governance</w:t>
      </w:r>
      <w:r w:rsidRPr="00DD4369">
        <w:rPr>
          <w:rFonts w:cs="Calibri"/>
        </w:rPr>
        <w:t xml:space="preserve">) services have significant potential for improving </w:t>
      </w:r>
      <w:r w:rsidR="00071E94">
        <w:rPr>
          <w:rFonts w:cs="Calibri"/>
        </w:rPr>
        <w:t>public a</w:t>
      </w:r>
      <w:r w:rsidRPr="00DD4369">
        <w:rPr>
          <w:rFonts w:cs="Calibri"/>
        </w:rPr>
        <w:t>dministration and democratic governance. They help improve the quality of public services, enhance the process of decision-making at all levels of government, and promote greater citizen participation.</w:t>
      </w:r>
      <w:r w:rsidR="00BC4708">
        <w:rPr>
          <w:rFonts w:cs="Calibri"/>
        </w:rPr>
        <w:t xml:space="preserve"> The widespread provision of e-</w:t>
      </w:r>
      <w:r>
        <w:rPr>
          <w:rFonts w:cs="Calibri"/>
        </w:rPr>
        <w:t>Governance</w:t>
      </w:r>
      <w:r w:rsidRPr="00DD4369">
        <w:rPr>
          <w:rFonts w:cs="Calibri"/>
        </w:rPr>
        <w:t xml:space="preserve"> services is a fundamental step forward in the transition towards an inclusive Information and Knowledge Society, and serves as a promoter of digital literacy and for the universalization of access to Information and Communication technologies (ICTs). </w:t>
      </w:r>
    </w:p>
    <w:p w:rsidR="00F562B6" w:rsidRPr="00DD4369" w:rsidRDefault="00F562B6" w:rsidP="00F562B6">
      <w:pPr>
        <w:rPr>
          <w:rFonts w:cs="Calibri"/>
        </w:rPr>
      </w:pPr>
    </w:p>
    <w:p w:rsidR="00F562B6" w:rsidRDefault="00F562B6" w:rsidP="00F562B6">
      <w:r w:rsidRPr="00394637">
        <w:t>Through e-Governance, government services are made available to the citizens in a convenient, efficient and transparent manner.</w:t>
      </w:r>
      <w:r>
        <w:t xml:space="preserve"> </w:t>
      </w:r>
      <w:r w:rsidRPr="00394637">
        <w:t>Three notable aspects to e-governance are (a) automation of government routine functions (b) Web-enabling government funct</w:t>
      </w:r>
      <w:r w:rsidR="00071E94">
        <w:t>ions for access of the citizen (c) a</w:t>
      </w:r>
      <w:r w:rsidRPr="00394637">
        <w:t>chievement of openness, accountability, effectiveness and efficiency through improvement of government processes. E-governance promotes</w:t>
      </w:r>
      <w:r w:rsidR="0075219E">
        <w:t xml:space="preserve"> efficiency, reduces work time</w:t>
      </w:r>
      <w:r w:rsidRPr="00394637">
        <w:t xml:space="preserve">, enforces accountability and brings transparency in the working of the governmental system. </w:t>
      </w:r>
      <w:r>
        <w:t>Bangladesh</w:t>
      </w:r>
      <w:r w:rsidRPr="00DD4369">
        <w:rPr>
          <w:rFonts w:cs="Calibri"/>
        </w:rPr>
        <w:t xml:space="preserve"> have much to gain from e-</w:t>
      </w:r>
      <w:r>
        <w:rPr>
          <w:rFonts w:cs="Calibri"/>
        </w:rPr>
        <w:t>Governance</w:t>
      </w:r>
      <w:r w:rsidRPr="00DD4369">
        <w:rPr>
          <w:rFonts w:cs="Calibri"/>
        </w:rPr>
        <w:t xml:space="preserve"> services for delivering social and economic services to their citizens in cost-effective manner. But in order to make sustainable advances in e-government there is a need for strategic planning to ensure efficacy, transparency, responsiven</w:t>
      </w:r>
      <w:r w:rsidR="0075219E">
        <w:rPr>
          <w:rFonts w:cs="Calibri"/>
        </w:rPr>
        <w:t>ess, citizen’s participation</w:t>
      </w:r>
      <w:r w:rsidRPr="00DD4369">
        <w:rPr>
          <w:rFonts w:cs="Calibri"/>
        </w:rPr>
        <w:t xml:space="preserve"> in the delivery of public services.</w:t>
      </w:r>
    </w:p>
    <w:p w:rsidR="00F562B6" w:rsidRDefault="00F562B6" w:rsidP="00F562B6"/>
    <w:p w:rsidR="00AB1677" w:rsidRPr="00E16B96" w:rsidRDefault="00AB1677" w:rsidP="00AB1677">
      <w:pPr>
        <w:pStyle w:val="Default"/>
        <w:jc w:val="both"/>
        <w:rPr>
          <w:rFonts w:ascii="Times New Roman" w:hAnsi="Times New Roman"/>
          <w:sz w:val="22"/>
          <w:szCs w:val="22"/>
        </w:rPr>
      </w:pPr>
      <w:r w:rsidRPr="00E16B96">
        <w:rPr>
          <w:rFonts w:ascii="Times New Roman" w:hAnsi="Times New Roman"/>
          <w:sz w:val="22"/>
          <w:szCs w:val="22"/>
        </w:rPr>
        <w:t>In Bangladesh, the government has put emphasis on e-governance. The term “Digital Bangladesh”</w:t>
      </w:r>
      <w:r>
        <w:rPr>
          <w:rFonts w:ascii="Times New Roman" w:hAnsi="Times New Roman"/>
          <w:sz w:val="22"/>
          <w:szCs w:val="22"/>
        </w:rPr>
        <w:t xml:space="preserve"> </w:t>
      </w:r>
      <w:r w:rsidRPr="00E16B96">
        <w:rPr>
          <w:rFonts w:ascii="Times New Roman" w:hAnsi="Times New Roman"/>
          <w:sz w:val="22"/>
          <w:szCs w:val="22"/>
        </w:rPr>
        <w:t>has become familiar recently. The “Vision 2021” declared that the country will be transformed into “Digital Bangladesh” by 2021, aiming</w:t>
      </w:r>
      <w:r>
        <w:rPr>
          <w:rFonts w:ascii="Times New Roman" w:hAnsi="Times New Roman"/>
          <w:sz w:val="22"/>
          <w:szCs w:val="22"/>
        </w:rPr>
        <w:t xml:space="preserve"> </w:t>
      </w:r>
      <w:r w:rsidRPr="00E16B96">
        <w:rPr>
          <w:rFonts w:ascii="Times New Roman" w:hAnsi="Times New Roman"/>
          <w:sz w:val="22"/>
          <w:szCs w:val="22"/>
        </w:rPr>
        <w:t>to establish a resourceful and modern country through the maximum and effective use of ICT. The concept of “Digital Bang</w:t>
      </w:r>
      <w:r w:rsidR="00071E94">
        <w:rPr>
          <w:rFonts w:ascii="Times New Roman" w:hAnsi="Times New Roman"/>
          <w:sz w:val="22"/>
          <w:szCs w:val="22"/>
        </w:rPr>
        <w:t xml:space="preserve">ladesh” </w:t>
      </w:r>
      <w:r w:rsidRPr="00E16B96">
        <w:rPr>
          <w:rFonts w:ascii="Times New Roman" w:hAnsi="Times New Roman"/>
          <w:sz w:val="22"/>
          <w:szCs w:val="22"/>
        </w:rPr>
        <w:lastRenderedPageBreak/>
        <w:t>emphasizes</w:t>
      </w:r>
      <w:r>
        <w:rPr>
          <w:rFonts w:ascii="Times New Roman" w:hAnsi="Times New Roman"/>
          <w:sz w:val="22"/>
          <w:szCs w:val="22"/>
        </w:rPr>
        <w:t xml:space="preserve"> </w:t>
      </w:r>
      <w:r w:rsidR="0075219E">
        <w:rPr>
          <w:rFonts w:ascii="Times New Roman" w:hAnsi="Times New Roman"/>
          <w:sz w:val="22"/>
          <w:szCs w:val="22"/>
        </w:rPr>
        <w:t>four 4 elements; namly,</w:t>
      </w:r>
      <w:r w:rsidRPr="00E16B96">
        <w:rPr>
          <w:rFonts w:ascii="Times New Roman" w:hAnsi="Times New Roman"/>
          <w:sz w:val="22"/>
          <w:szCs w:val="22"/>
        </w:rPr>
        <w:t>1)</w:t>
      </w:r>
      <w:r>
        <w:rPr>
          <w:rFonts w:ascii="Times New Roman" w:hAnsi="Times New Roman"/>
          <w:sz w:val="22"/>
          <w:szCs w:val="22"/>
        </w:rPr>
        <w:t xml:space="preserve"> </w:t>
      </w:r>
      <w:r w:rsidRPr="00E16B96">
        <w:rPr>
          <w:rFonts w:ascii="Times New Roman" w:hAnsi="Times New Roman"/>
          <w:sz w:val="22"/>
          <w:szCs w:val="22"/>
        </w:rPr>
        <w:t>human resource development; 2)</w:t>
      </w:r>
      <w:r>
        <w:rPr>
          <w:rFonts w:ascii="Times New Roman" w:hAnsi="Times New Roman"/>
          <w:sz w:val="22"/>
          <w:szCs w:val="22"/>
        </w:rPr>
        <w:t xml:space="preserve"> </w:t>
      </w:r>
      <w:r w:rsidRPr="00E16B96">
        <w:rPr>
          <w:rFonts w:ascii="Times New Roman" w:hAnsi="Times New Roman"/>
          <w:sz w:val="22"/>
          <w:szCs w:val="22"/>
        </w:rPr>
        <w:t>people involvement; 3)</w:t>
      </w:r>
      <w:r>
        <w:rPr>
          <w:rFonts w:ascii="Times New Roman" w:hAnsi="Times New Roman"/>
          <w:sz w:val="22"/>
          <w:szCs w:val="22"/>
        </w:rPr>
        <w:t xml:space="preserve"> </w:t>
      </w:r>
      <w:r w:rsidRPr="00E16B96">
        <w:rPr>
          <w:rFonts w:ascii="Times New Roman" w:hAnsi="Times New Roman"/>
          <w:sz w:val="22"/>
          <w:szCs w:val="22"/>
        </w:rPr>
        <w:t>civil services;</w:t>
      </w:r>
      <w:r>
        <w:rPr>
          <w:rFonts w:ascii="Times New Roman" w:hAnsi="Times New Roman"/>
          <w:sz w:val="22"/>
          <w:szCs w:val="22"/>
        </w:rPr>
        <w:t xml:space="preserve"> </w:t>
      </w:r>
      <w:r w:rsidRPr="00E16B96">
        <w:rPr>
          <w:rFonts w:ascii="Times New Roman" w:hAnsi="Times New Roman"/>
          <w:sz w:val="22"/>
          <w:szCs w:val="22"/>
        </w:rPr>
        <w:t>and 4) use of information technology in business.</w:t>
      </w:r>
    </w:p>
    <w:p w:rsidR="00AB1677" w:rsidRDefault="00AB1677" w:rsidP="00AB1677"/>
    <w:p w:rsidR="00AB1677" w:rsidRPr="00E16B96" w:rsidRDefault="00AB1677" w:rsidP="00AB1677">
      <w:r w:rsidRPr="00E16B96">
        <w:rPr>
          <w:szCs w:val="22"/>
        </w:rPr>
        <w:t xml:space="preserve">In the context of </w:t>
      </w:r>
      <w:r w:rsidR="0075219E">
        <w:t>m</w:t>
      </w:r>
      <w:r>
        <w:t>unicipality</w:t>
      </w:r>
      <w:r w:rsidRPr="00E16B96">
        <w:rPr>
          <w:szCs w:val="22"/>
        </w:rPr>
        <w:t>, the Municipal Support Unit (MSU) or Urban Management Support Unit (UMSU)</w:t>
      </w:r>
      <w:r>
        <w:t xml:space="preserve"> </w:t>
      </w:r>
      <w:r w:rsidRPr="00E16B96">
        <w:rPr>
          <w:szCs w:val="22"/>
        </w:rPr>
        <w:t>was established</w:t>
      </w:r>
      <w:r>
        <w:t xml:space="preserve"> </w:t>
      </w:r>
      <w:r w:rsidRPr="00E16B96">
        <w:rPr>
          <w:szCs w:val="22"/>
        </w:rPr>
        <w:t xml:space="preserve">in the LGED to extend supports for </w:t>
      </w:r>
      <w:r w:rsidR="00071E94">
        <w:t>m</w:t>
      </w:r>
      <w:r w:rsidR="0075219E">
        <w:t>unicipalities</w:t>
      </w:r>
      <w:r>
        <w:t>.</w:t>
      </w:r>
      <w:r w:rsidRPr="00E16B96">
        <w:rPr>
          <w:szCs w:val="22"/>
        </w:rPr>
        <w:t xml:space="preserve"> The MSU/UMSU has provided supports to </w:t>
      </w:r>
      <w:r w:rsidR="0075219E">
        <w:t>m</w:t>
      </w:r>
      <w:r>
        <w:t>unicipal</w:t>
      </w:r>
      <w:r w:rsidR="0075219E">
        <w:t xml:space="preserve"> government</w:t>
      </w:r>
      <w:r w:rsidRPr="00E16B96">
        <w:rPr>
          <w:szCs w:val="22"/>
        </w:rPr>
        <w:t xml:space="preserve"> to introduce the </w:t>
      </w:r>
      <w:r>
        <w:t>Municipal</w:t>
      </w:r>
      <w:r w:rsidRPr="00E16B96">
        <w:rPr>
          <w:szCs w:val="22"/>
        </w:rPr>
        <w:t xml:space="preserve"> Office Automation Programs (programs to improve </w:t>
      </w:r>
      <w:r w:rsidR="0075219E">
        <w:t>m</w:t>
      </w:r>
      <w:r>
        <w:t>unicipal</w:t>
      </w:r>
      <w:r w:rsidR="00071E94">
        <w:rPr>
          <w:szCs w:val="22"/>
        </w:rPr>
        <w:t xml:space="preserve"> service-delivery capacity, </w:t>
      </w:r>
      <w:r w:rsidRPr="00E16B96">
        <w:rPr>
          <w:szCs w:val="22"/>
        </w:rPr>
        <w:t>financial management capacity, physical planning and</w:t>
      </w:r>
      <w:r>
        <w:t xml:space="preserve"> </w:t>
      </w:r>
      <w:r w:rsidRPr="00E16B96">
        <w:rPr>
          <w:szCs w:val="22"/>
        </w:rPr>
        <w:t xml:space="preserve">mapping of physical infrastructure, people’s participation in </w:t>
      </w:r>
      <w:r>
        <w:t>Municipal</w:t>
      </w:r>
      <w:r w:rsidRPr="00E16B96">
        <w:rPr>
          <w:szCs w:val="22"/>
        </w:rPr>
        <w:t xml:space="preserve"> development,</w:t>
      </w:r>
      <w:r>
        <w:t xml:space="preserve"> </w:t>
      </w:r>
      <w:r w:rsidRPr="00E16B96">
        <w:rPr>
          <w:szCs w:val="22"/>
        </w:rPr>
        <w:t xml:space="preserve">and overall </w:t>
      </w:r>
      <w:r w:rsidR="0075219E">
        <w:t>m</w:t>
      </w:r>
      <w:r>
        <w:t>unicipal</w:t>
      </w:r>
      <w:r w:rsidRPr="00E16B96">
        <w:rPr>
          <w:szCs w:val="22"/>
        </w:rPr>
        <w:t xml:space="preserve"> institutional development capacity). The MSU/UMSU</w:t>
      </w:r>
      <w:r>
        <w:t xml:space="preserve"> </w:t>
      </w:r>
      <w:r w:rsidRPr="00E16B96">
        <w:rPr>
          <w:szCs w:val="22"/>
        </w:rPr>
        <w:t>is now working throughout the country</w:t>
      </w:r>
      <w:r>
        <w:t xml:space="preserve"> </w:t>
      </w:r>
      <w:r w:rsidRPr="00E16B96">
        <w:rPr>
          <w:szCs w:val="22"/>
        </w:rPr>
        <w:t>through LGED’s decentralized regional support units (RMSUs).</w:t>
      </w:r>
    </w:p>
    <w:p w:rsidR="00AC1DE1" w:rsidRDefault="00AC1DE1" w:rsidP="00AC1DE1">
      <w:pPr>
        <w:pStyle w:val="BodyText"/>
        <w:rPr>
          <w:lang w:eastAsia="ar-SA"/>
        </w:rPr>
      </w:pPr>
    </w:p>
    <w:p w:rsidR="0010647E" w:rsidRPr="00420EA8" w:rsidRDefault="0010647E" w:rsidP="0010647E">
      <w:pPr>
        <w:pStyle w:val="Heading1"/>
        <w:spacing w:after="240"/>
        <w:rPr>
          <w:rFonts w:ascii="Times New Roman" w:hAnsi="Times New Roman"/>
        </w:rPr>
      </w:pPr>
      <w:bookmarkStart w:id="2" w:name="_Toc410293089"/>
      <w:r w:rsidRPr="00420EA8">
        <w:rPr>
          <w:rFonts w:ascii="Times New Roman" w:hAnsi="Times New Roman"/>
        </w:rPr>
        <w:t>Relevant Issues as described in ICGIAP</w:t>
      </w:r>
      <w:bookmarkEnd w:id="2"/>
    </w:p>
    <w:p w:rsidR="0010647E" w:rsidRPr="00420EA8" w:rsidRDefault="0010647E" w:rsidP="0010647E">
      <w:pPr>
        <w:pStyle w:val="Heading2"/>
        <w:spacing w:before="120"/>
        <w:rPr>
          <w:rFonts w:ascii="Times New Roman" w:hAnsi="Times New Roman"/>
        </w:rPr>
      </w:pPr>
      <w:bookmarkStart w:id="3" w:name="_Toc410293090"/>
      <w:r w:rsidRPr="00420EA8">
        <w:rPr>
          <w:rFonts w:ascii="Times New Roman" w:hAnsi="Times New Roman"/>
        </w:rPr>
        <w:t>Task</w:t>
      </w:r>
      <w:bookmarkEnd w:id="3"/>
    </w:p>
    <w:p w:rsidR="0010647E" w:rsidRPr="00420EA8" w:rsidRDefault="00420EA8" w:rsidP="00420EA8">
      <w:pPr>
        <w:pStyle w:val="BodyText"/>
        <w:rPr>
          <w:rFonts w:eastAsia="MS PGothic" w:cs="Times New Roman"/>
          <w:kern w:val="2"/>
          <w:szCs w:val="21"/>
        </w:rPr>
      </w:pPr>
      <w:r w:rsidRPr="00420EA8">
        <w:rPr>
          <w:rFonts w:eastAsia="MS PGothic" w:cs="Times New Roman"/>
          <w:kern w:val="2"/>
          <w:szCs w:val="21"/>
        </w:rPr>
        <w:t>E-governance is to improve transparency of administrative procedure. By digitizing data, the process to produce documents such certificates and licenses will be systematic. There is no chance to manipulate the process or contents of documents, and it makes the work efficient.</w:t>
      </w:r>
    </w:p>
    <w:p w:rsidR="00420EA8" w:rsidRPr="00420EA8" w:rsidRDefault="00420EA8" w:rsidP="00420EA8">
      <w:pPr>
        <w:pStyle w:val="BodyText"/>
        <w:rPr>
          <w:rFonts w:eastAsia="MS PGothic" w:cs="Times New Roman"/>
          <w:kern w:val="2"/>
          <w:szCs w:val="21"/>
        </w:rPr>
      </w:pP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Responsibility of e-governance initiative is given to MCC</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Build awareness about e-governance among the CC officer and staffs though orientation</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Arrange IT base training program for the potential officer/staff to be engaged in e-governance activities</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Visit some of the other city corporations that have introduced e-governance in some of their service delivery mechanism as a part of training</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To develop city corporation web base MIS software with dynamic website and establish any kind of e-services with SMS system</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Set up long term plan to gradually extend the area of e-governance in the CCs for the benefit of its citizens and communities</w:t>
      </w:r>
    </w:p>
    <w:p w:rsidR="00420EA8" w:rsidRPr="00420EA8" w:rsidRDefault="00420EA8" w:rsidP="00420EA8">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To identify potential area such as electronic birth &amp; death registration system, citizen charter, trade license and renewal system, different kind of application through web portal</w:t>
      </w:r>
    </w:p>
    <w:p w:rsidR="00420EA8" w:rsidRPr="00420EA8" w:rsidRDefault="00420EA8" w:rsidP="004B4163">
      <w:pPr>
        <w:pStyle w:val="ListParagraph"/>
        <w:numPr>
          <w:ilvl w:val="0"/>
          <w:numId w:val="36"/>
        </w:numPr>
        <w:tabs>
          <w:tab w:val="left" w:pos="720"/>
        </w:tabs>
        <w:spacing w:before="120" w:line="0" w:lineRule="atLeast"/>
        <w:ind w:leftChars="0" w:left="720" w:hanging="720"/>
        <w:rPr>
          <w:rFonts w:ascii="Times New Roman" w:hAnsi="Times New Roman"/>
          <w:sz w:val="22"/>
        </w:rPr>
      </w:pPr>
      <w:r w:rsidRPr="00420EA8">
        <w:rPr>
          <w:rFonts w:ascii="Times New Roman" w:hAnsi="Times New Roman"/>
          <w:sz w:val="22"/>
        </w:rPr>
        <w:t>Continue practice of e-governance in trial and error process with efforts for continuous implementation / updating</w:t>
      </w:r>
    </w:p>
    <w:p w:rsidR="00420EA8" w:rsidRDefault="00420EA8" w:rsidP="00AC1DE1">
      <w:pPr>
        <w:pStyle w:val="BodyText"/>
        <w:rPr>
          <w:lang w:eastAsia="ar-SA"/>
        </w:rPr>
      </w:pPr>
    </w:p>
    <w:p w:rsidR="004B4163" w:rsidRPr="0042180A" w:rsidRDefault="004B4163" w:rsidP="0042180A">
      <w:pPr>
        <w:pStyle w:val="Heading2"/>
        <w:tabs>
          <w:tab w:val="clear" w:pos="851"/>
          <w:tab w:val="num" w:pos="810"/>
        </w:tabs>
        <w:spacing w:before="120"/>
      </w:pPr>
      <w:bookmarkStart w:id="4" w:name="_Toc410293091"/>
      <w:r w:rsidRPr="0042180A">
        <w:t>Action by</w:t>
      </w:r>
      <w:bookmarkEnd w:id="4"/>
    </w:p>
    <w:p w:rsidR="004B4163" w:rsidRPr="006B36F6" w:rsidRDefault="004B4163" w:rsidP="004B4163">
      <w:pPr>
        <w:pStyle w:val="BodyText"/>
        <w:ind w:left="720"/>
        <w:jc w:val="left"/>
        <w:rPr>
          <w:rFonts w:eastAsia="MS PGothic" w:cs="Times New Roman"/>
          <w:szCs w:val="21"/>
        </w:rPr>
      </w:pPr>
      <w:r w:rsidRPr="006B36F6">
        <w:rPr>
          <w:rFonts w:eastAsia="MS PGothic" w:cs="Times New Roman"/>
          <w:szCs w:val="21"/>
        </w:rPr>
        <w:t xml:space="preserve">Mayor, </w:t>
      </w:r>
    </w:p>
    <w:p w:rsidR="004B4163" w:rsidRPr="006B36F6" w:rsidRDefault="004B4163" w:rsidP="004B4163">
      <w:pPr>
        <w:pStyle w:val="BodyText"/>
        <w:ind w:left="720"/>
        <w:jc w:val="left"/>
        <w:rPr>
          <w:rFonts w:eastAsia="MS PGothic" w:cs="Times New Roman"/>
          <w:szCs w:val="21"/>
        </w:rPr>
      </w:pPr>
      <w:r w:rsidRPr="006B36F6">
        <w:rPr>
          <w:rFonts w:eastAsia="MS PGothic" w:cs="Times New Roman"/>
          <w:szCs w:val="21"/>
        </w:rPr>
        <w:t xml:space="preserve">Secretary, </w:t>
      </w:r>
    </w:p>
    <w:p w:rsidR="004B4163" w:rsidRPr="006B36F6" w:rsidRDefault="004B4163" w:rsidP="004B4163">
      <w:pPr>
        <w:pStyle w:val="BodyText"/>
        <w:ind w:left="720"/>
        <w:jc w:val="left"/>
        <w:rPr>
          <w:rFonts w:cs="Times New Roman"/>
          <w:szCs w:val="21"/>
        </w:rPr>
      </w:pPr>
      <w:r w:rsidRPr="006B36F6">
        <w:rPr>
          <w:rFonts w:eastAsia="MS PGothic" w:cs="Times New Roman"/>
          <w:szCs w:val="21"/>
        </w:rPr>
        <w:t>Public Relation Officer</w:t>
      </w:r>
    </w:p>
    <w:p w:rsidR="004B4163" w:rsidRPr="0042180A" w:rsidRDefault="004B4163" w:rsidP="0042180A">
      <w:pPr>
        <w:pStyle w:val="Heading2"/>
        <w:tabs>
          <w:tab w:val="clear" w:pos="851"/>
          <w:tab w:val="num" w:pos="810"/>
        </w:tabs>
        <w:spacing w:before="120"/>
      </w:pPr>
      <w:bookmarkStart w:id="5" w:name="_Toc410293092"/>
      <w:r w:rsidRPr="0042180A">
        <w:t>Time Schedule</w:t>
      </w:r>
      <w:bookmarkEnd w:id="5"/>
    </w:p>
    <w:p w:rsidR="004B4163" w:rsidRPr="006B36F6" w:rsidRDefault="004B4163" w:rsidP="004B4163">
      <w:pPr>
        <w:widowControl/>
        <w:spacing w:line="0" w:lineRule="atLeast"/>
        <w:ind w:left="720"/>
        <w:jc w:val="left"/>
        <w:rPr>
          <w:rFonts w:eastAsia="MS PGothic"/>
          <w:kern w:val="0"/>
          <w:szCs w:val="21"/>
        </w:rPr>
      </w:pPr>
      <w:r w:rsidRPr="006B36F6">
        <w:rPr>
          <w:rFonts w:eastAsia="MS PGothic"/>
          <w:kern w:val="0"/>
          <w:szCs w:val="21"/>
        </w:rPr>
        <w:t>Task 1-3: by end of 1</w:t>
      </w:r>
      <w:r w:rsidRPr="006B36F6">
        <w:rPr>
          <w:rFonts w:eastAsia="MS PGothic"/>
          <w:kern w:val="0"/>
          <w:szCs w:val="21"/>
          <w:vertAlign w:val="superscript"/>
        </w:rPr>
        <w:t>st</w:t>
      </w:r>
      <w:r w:rsidRPr="006B36F6">
        <w:rPr>
          <w:rFonts w:eastAsia="MS PGothic"/>
          <w:kern w:val="0"/>
          <w:szCs w:val="21"/>
        </w:rPr>
        <w:t xml:space="preserve"> year</w:t>
      </w:r>
    </w:p>
    <w:p w:rsidR="004B4163" w:rsidRPr="006B36F6" w:rsidRDefault="004B4163" w:rsidP="004B4163">
      <w:pPr>
        <w:widowControl/>
        <w:spacing w:line="0" w:lineRule="atLeast"/>
        <w:ind w:left="720"/>
        <w:jc w:val="left"/>
        <w:rPr>
          <w:rFonts w:eastAsia="MS PGothic"/>
          <w:kern w:val="0"/>
          <w:szCs w:val="21"/>
        </w:rPr>
      </w:pPr>
      <w:r w:rsidRPr="006B36F6">
        <w:rPr>
          <w:rFonts w:eastAsia="MS PGothic"/>
          <w:kern w:val="0"/>
          <w:szCs w:val="21"/>
        </w:rPr>
        <w:t>Task 4: by 2</w:t>
      </w:r>
      <w:r w:rsidRPr="006B36F6">
        <w:rPr>
          <w:rFonts w:eastAsia="MS PGothic"/>
          <w:kern w:val="0"/>
          <w:szCs w:val="21"/>
          <w:vertAlign w:val="superscript"/>
        </w:rPr>
        <w:t>nd</w:t>
      </w:r>
      <w:r w:rsidRPr="006B36F6">
        <w:rPr>
          <w:rFonts w:eastAsia="MS PGothic"/>
          <w:kern w:val="0"/>
          <w:szCs w:val="21"/>
        </w:rPr>
        <w:t xml:space="preserve"> year</w:t>
      </w:r>
    </w:p>
    <w:p w:rsidR="004B4163" w:rsidRPr="006B36F6" w:rsidRDefault="004B4163" w:rsidP="004B4163">
      <w:pPr>
        <w:widowControl/>
        <w:spacing w:line="0" w:lineRule="atLeast"/>
        <w:ind w:left="720"/>
        <w:jc w:val="left"/>
        <w:rPr>
          <w:rFonts w:eastAsia="MS PGothic"/>
          <w:kern w:val="0"/>
          <w:szCs w:val="21"/>
        </w:rPr>
      </w:pPr>
      <w:r w:rsidRPr="006B36F6">
        <w:rPr>
          <w:rFonts w:eastAsia="MS PGothic"/>
          <w:kern w:val="0"/>
          <w:szCs w:val="21"/>
        </w:rPr>
        <w:t>Task 5: by 3</w:t>
      </w:r>
      <w:r w:rsidRPr="006B36F6">
        <w:rPr>
          <w:rFonts w:eastAsia="MS PGothic"/>
          <w:kern w:val="0"/>
          <w:szCs w:val="21"/>
          <w:vertAlign w:val="superscript"/>
        </w:rPr>
        <w:t>rd</w:t>
      </w:r>
      <w:r w:rsidRPr="006B36F6">
        <w:rPr>
          <w:rFonts w:eastAsia="MS PGothic"/>
          <w:kern w:val="0"/>
          <w:szCs w:val="21"/>
        </w:rPr>
        <w:t xml:space="preserve"> year</w:t>
      </w:r>
    </w:p>
    <w:p w:rsidR="004B4163" w:rsidRPr="006B36F6" w:rsidRDefault="004B4163" w:rsidP="004B4163">
      <w:pPr>
        <w:pStyle w:val="BodyText"/>
        <w:ind w:left="720"/>
        <w:rPr>
          <w:rFonts w:cs="Times New Roman"/>
          <w:lang w:eastAsia="ar-SA"/>
        </w:rPr>
      </w:pPr>
      <w:r w:rsidRPr="006B36F6">
        <w:rPr>
          <w:rFonts w:eastAsia="MS PGothic" w:cs="Times New Roman"/>
          <w:szCs w:val="21"/>
        </w:rPr>
        <w:t>Task 6-8: by 4</w:t>
      </w:r>
      <w:r w:rsidRPr="006B36F6">
        <w:rPr>
          <w:rFonts w:eastAsia="MS PGothic" w:cs="Times New Roman"/>
          <w:szCs w:val="21"/>
          <w:vertAlign w:val="superscript"/>
        </w:rPr>
        <w:t>th</w:t>
      </w:r>
      <w:r w:rsidRPr="006B36F6">
        <w:rPr>
          <w:rFonts w:eastAsia="MS PGothic" w:cs="Times New Roman"/>
          <w:szCs w:val="21"/>
        </w:rPr>
        <w:t xml:space="preserve"> year</w:t>
      </w:r>
    </w:p>
    <w:p w:rsidR="0042180A" w:rsidRPr="0042180A" w:rsidRDefault="0042180A" w:rsidP="0042180A">
      <w:pPr>
        <w:pStyle w:val="Heading2"/>
        <w:spacing w:before="120"/>
        <w:rPr>
          <w:lang w:eastAsia="ja-JP"/>
        </w:rPr>
      </w:pPr>
      <w:bookmarkStart w:id="6" w:name="_Toc398472907"/>
      <w:bookmarkStart w:id="7" w:name="_Toc410293093"/>
      <w:r w:rsidRPr="0042180A">
        <w:lastRenderedPageBreak/>
        <w:t>Indicator</w:t>
      </w:r>
      <w:bookmarkEnd w:id="6"/>
      <w:bookmarkEnd w:id="7"/>
    </w:p>
    <w:p w:rsidR="0042180A" w:rsidRPr="0042180A" w:rsidRDefault="0042180A" w:rsidP="0042180A">
      <w:pPr>
        <w:pStyle w:val="Heading4"/>
        <w:rPr>
          <w:lang w:eastAsia="ja-JP"/>
        </w:rPr>
      </w:pPr>
      <w:r w:rsidRPr="0042180A">
        <w:t>1</w:t>
      </w:r>
      <w:r w:rsidRPr="0042180A">
        <w:rPr>
          <w:vertAlign w:val="superscript"/>
        </w:rPr>
        <w:t>st</w:t>
      </w:r>
      <w:r w:rsidRPr="0042180A">
        <w:t xml:space="preserve"> </w:t>
      </w:r>
      <w:r w:rsidRPr="0042180A">
        <w:rPr>
          <w:rFonts w:hint="eastAsia"/>
          <w:lang w:eastAsia="ja-JP"/>
        </w:rPr>
        <w:t>Performance Review</w:t>
      </w:r>
    </w:p>
    <w:p w:rsidR="0042180A" w:rsidRPr="0042180A" w:rsidRDefault="0042180A" w:rsidP="0042180A">
      <w:pPr>
        <w:rPr>
          <w:rFonts w:ascii="Cambria" w:eastAsia="MS PGothic" w:hAnsi="Cambria" w:cs="Cambria"/>
          <w:kern w:val="0"/>
          <w:szCs w:val="21"/>
        </w:rPr>
      </w:pPr>
      <w:r w:rsidRPr="0042180A">
        <w:rPr>
          <w:rFonts w:ascii="Cambria" w:eastAsia="MS PGothic" w:hAnsi="Cambria" w:cs="Cambria"/>
          <w:kern w:val="0"/>
          <w:szCs w:val="21"/>
        </w:rPr>
        <w:t>e-governance system introduced in at least one area</w:t>
      </w:r>
    </w:p>
    <w:p w:rsidR="0042180A" w:rsidRPr="0042180A" w:rsidRDefault="0042180A" w:rsidP="0042180A">
      <w:pPr>
        <w:ind w:left="720"/>
      </w:pPr>
    </w:p>
    <w:p w:rsidR="0042180A" w:rsidRPr="0042180A" w:rsidRDefault="0042180A" w:rsidP="0042180A">
      <w:pPr>
        <w:pStyle w:val="Heading4"/>
      </w:pPr>
      <w:r w:rsidRPr="0042180A">
        <w:t>2</w:t>
      </w:r>
      <w:r w:rsidRPr="0042180A">
        <w:rPr>
          <w:vertAlign w:val="superscript"/>
        </w:rPr>
        <w:t>nd</w:t>
      </w:r>
      <w:r w:rsidRPr="0042180A">
        <w:t xml:space="preserve"> Performance Review</w:t>
      </w:r>
    </w:p>
    <w:p w:rsidR="0042180A" w:rsidRPr="0042180A" w:rsidRDefault="0042180A" w:rsidP="0042180A">
      <w:pPr>
        <w:pStyle w:val="BodyText"/>
        <w:rPr>
          <w:lang w:eastAsia="ar-SA"/>
        </w:rPr>
      </w:pPr>
      <w:r w:rsidRPr="0042180A">
        <w:rPr>
          <w:rFonts w:ascii="Cambria" w:eastAsia="MS PGothic" w:hAnsi="Cambria" w:cs="Cambria"/>
          <w:szCs w:val="21"/>
        </w:rPr>
        <w:t>Long time plan to expand e-governance set, and activities implemented accordingly</w:t>
      </w:r>
    </w:p>
    <w:p w:rsidR="002B4117" w:rsidRDefault="002B4117" w:rsidP="002B4117"/>
    <w:p w:rsidR="002B4117" w:rsidRDefault="002B4117" w:rsidP="002B4117">
      <w:pPr>
        <w:pStyle w:val="Heading1"/>
        <w:spacing w:after="240"/>
      </w:pPr>
      <w:bookmarkStart w:id="8" w:name="_Toc410293094"/>
      <w:r>
        <w:t>Objectives</w:t>
      </w:r>
      <w:bookmarkEnd w:id="8"/>
    </w:p>
    <w:p w:rsidR="008F384C" w:rsidRDefault="008F384C" w:rsidP="008F384C">
      <w:pPr>
        <w:pStyle w:val="BodyText"/>
        <w:rPr>
          <w:lang w:eastAsia="ar-SA"/>
        </w:rPr>
      </w:pPr>
      <w:r>
        <w:rPr>
          <w:lang w:eastAsia="ar-SA"/>
        </w:rPr>
        <w:t>Following are the objectives/aims of E-Governance:</w:t>
      </w:r>
    </w:p>
    <w:p w:rsidR="008F384C" w:rsidRDefault="008F384C" w:rsidP="008F384C">
      <w:pPr>
        <w:pStyle w:val="BodyText"/>
        <w:rPr>
          <w:lang w:eastAsia="ar-SA"/>
        </w:rPr>
      </w:pPr>
    </w:p>
    <w:p w:rsidR="00071E94" w:rsidRDefault="008F384C" w:rsidP="0075219E">
      <w:pPr>
        <w:pStyle w:val="Heading2"/>
      </w:pPr>
      <w:bookmarkStart w:id="9" w:name="_Toc410293095"/>
      <w:r w:rsidRPr="008F384C">
        <w:t xml:space="preserve">To </w:t>
      </w:r>
      <w:r>
        <w:t>B</w:t>
      </w:r>
      <w:r w:rsidRPr="008F384C">
        <w:t xml:space="preserve">uild an </w:t>
      </w:r>
      <w:r>
        <w:t>I</w:t>
      </w:r>
      <w:r w:rsidRPr="008F384C">
        <w:t xml:space="preserve">nformed </w:t>
      </w:r>
      <w:r>
        <w:t>S</w:t>
      </w:r>
      <w:r w:rsidRPr="008F384C">
        <w:t>ociety</w:t>
      </w:r>
      <w:bookmarkEnd w:id="9"/>
    </w:p>
    <w:p w:rsidR="008F384C" w:rsidRDefault="008F384C" w:rsidP="008F384C">
      <w:pPr>
        <w:pStyle w:val="BodyText"/>
        <w:rPr>
          <w:lang w:eastAsia="ar-SA"/>
        </w:rPr>
      </w:pPr>
      <w:r>
        <w:rPr>
          <w:lang w:eastAsia="ar-SA"/>
        </w:rPr>
        <w:t>An informed society is an empowered society. Only informed people can make a Government responsible. So providing access to all to every piece of information of the Government and of public importance is one of the basic objective of E-Governance.</w:t>
      </w:r>
    </w:p>
    <w:p w:rsidR="008F384C" w:rsidRDefault="008F384C" w:rsidP="008F384C">
      <w:pPr>
        <w:pStyle w:val="BodyText"/>
        <w:rPr>
          <w:lang w:eastAsia="ar-SA"/>
        </w:rPr>
      </w:pPr>
    </w:p>
    <w:p w:rsidR="00071E94" w:rsidRPr="00071E94" w:rsidRDefault="008F384C" w:rsidP="0075219E">
      <w:pPr>
        <w:pStyle w:val="Heading2"/>
      </w:pPr>
      <w:bookmarkStart w:id="10" w:name="_Toc410293096"/>
      <w:r w:rsidRPr="00071E94">
        <w:t>To Increase Government and Citizen Interaction</w:t>
      </w:r>
      <w:bookmarkEnd w:id="10"/>
    </w:p>
    <w:p w:rsidR="008F384C" w:rsidRDefault="008F384C" w:rsidP="008F384C">
      <w:pPr>
        <w:pStyle w:val="BodyText"/>
        <w:rPr>
          <w:lang w:eastAsia="ar-SA"/>
        </w:rPr>
      </w:pPr>
      <w:r>
        <w:rPr>
          <w:lang w:eastAsia="ar-SA"/>
        </w:rPr>
        <w:t>In the physical world, the Government and Citizens hardly interact. The amount of feedback from and to the citizens is very negligible. E-Governance aims at build a feedback framework, to get feedback from the people and to make the Government aware of people's problems.</w:t>
      </w:r>
    </w:p>
    <w:p w:rsidR="008F384C" w:rsidRDefault="008F384C" w:rsidP="008F384C">
      <w:pPr>
        <w:pStyle w:val="BodyText"/>
        <w:rPr>
          <w:lang w:eastAsia="ar-SA"/>
        </w:rPr>
      </w:pPr>
    </w:p>
    <w:p w:rsidR="00071E94" w:rsidRDefault="008F384C" w:rsidP="0075219E">
      <w:pPr>
        <w:pStyle w:val="Heading2"/>
      </w:pPr>
      <w:bookmarkStart w:id="11" w:name="_Toc410293097"/>
      <w:r w:rsidRPr="008F384C">
        <w:t xml:space="preserve">To </w:t>
      </w:r>
      <w:r>
        <w:t>E</w:t>
      </w:r>
      <w:r w:rsidRPr="008F384C">
        <w:t xml:space="preserve">ncourage </w:t>
      </w:r>
      <w:r>
        <w:t>C</w:t>
      </w:r>
      <w:r w:rsidRPr="008F384C">
        <w:t xml:space="preserve">itizen </w:t>
      </w:r>
      <w:r>
        <w:t>P</w:t>
      </w:r>
      <w:r w:rsidRPr="008F384C">
        <w:t>articipation</w:t>
      </w:r>
      <w:bookmarkEnd w:id="11"/>
    </w:p>
    <w:p w:rsidR="008F384C" w:rsidRDefault="008F384C" w:rsidP="008F384C">
      <w:pPr>
        <w:pStyle w:val="BodyText"/>
        <w:rPr>
          <w:lang w:eastAsia="ar-SA"/>
        </w:rPr>
      </w:pPr>
      <w:r>
        <w:rPr>
          <w:lang w:eastAsia="ar-SA"/>
        </w:rPr>
        <w:t>True democracy requires participation of each individual citizen. Increased population has led to representative democracy, which is not democracy in the true sense. E-governance aims to restore democracy to its true meaning by improving citizen participation in the Governing process, by improving the feedback, access to information and overall participation of the citizens in the decision making.</w:t>
      </w:r>
    </w:p>
    <w:p w:rsidR="008F384C" w:rsidRDefault="008F384C" w:rsidP="008F384C">
      <w:pPr>
        <w:pStyle w:val="BodyText"/>
        <w:rPr>
          <w:lang w:eastAsia="ar-SA"/>
        </w:rPr>
      </w:pPr>
    </w:p>
    <w:p w:rsidR="00071E94" w:rsidRDefault="008F384C" w:rsidP="0075219E">
      <w:pPr>
        <w:pStyle w:val="Heading2"/>
      </w:pPr>
      <w:bookmarkStart w:id="12" w:name="_Toc410293098"/>
      <w:r>
        <w:t>To B</w:t>
      </w:r>
      <w:r w:rsidRPr="008F384C">
        <w:t xml:space="preserve">ring </w:t>
      </w:r>
      <w:r>
        <w:t>Transparency in the Governing P</w:t>
      </w:r>
      <w:r w:rsidRPr="008F384C">
        <w:t>rocess</w:t>
      </w:r>
      <w:bookmarkEnd w:id="12"/>
    </w:p>
    <w:p w:rsidR="008F384C" w:rsidRDefault="008F384C" w:rsidP="008F384C">
      <w:pPr>
        <w:pStyle w:val="BodyText"/>
        <w:rPr>
          <w:lang w:eastAsia="ar-SA"/>
        </w:rPr>
      </w:pPr>
      <w:r>
        <w:rPr>
          <w:lang w:eastAsia="ar-SA"/>
        </w:rPr>
        <w:t>E-governance carries an objective to make the Governing process transparent by making all the Government data and information available to the people for access. It is to make people know the decisions, and policies of the Government.</w:t>
      </w:r>
    </w:p>
    <w:p w:rsidR="008F384C" w:rsidRDefault="008F384C" w:rsidP="008F384C">
      <w:pPr>
        <w:pStyle w:val="BodyText"/>
        <w:rPr>
          <w:lang w:eastAsia="ar-SA"/>
        </w:rPr>
      </w:pPr>
    </w:p>
    <w:p w:rsidR="00743DCD" w:rsidRDefault="008F384C" w:rsidP="0075219E">
      <w:pPr>
        <w:pStyle w:val="Heading2"/>
      </w:pPr>
      <w:bookmarkStart w:id="13" w:name="_Toc410293099"/>
      <w:r w:rsidRPr="008F384C">
        <w:t xml:space="preserve">To </w:t>
      </w:r>
      <w:r>
        <w:t>M</w:t>
      </w:r>
      <w:r w:rsidRPr="008F384C">
        <w:t xml:space="preserve">ake the Government </w:t>
      </w:r>
      <w:r>
        <w:t>A</w:t>
      </w:r>
      <w:r w:rsidRPr="008F384C">
        <w:t>ccountable</w:t>
      </w:r>
      <w:bookmarkEnd w:id="13"/>
    </w:p>
    <w:p w:rsidR="008F384C" w:rsidRDefault="008F384C" w:rsidP="008F384C">
      <w:pPr>
        <w:pStyle w:val="BodyText"/>
        <w:rPr>
          <w:lang w:eastAsia="ar-SA"/>
        </w:rPr>
      </w:pPr>
      <w:r>
        <w:rPr>
          <w:lang w:eastAsia="ar-SA"/>
        </w:rPr>
        <w:t>Government is responsible and answerable for every act decision taken by it. E-Governance aims and will help make the Government more accountable than now by bringing transparency's and making the citizens more informed.</w:t>
      </w:r>
    </w:p>
    <w:p w:rsidR="008F384C" w:rsidRDefault="008F384C" w:rsidP="008F384C">
      <w:pPr>
        <w:pStyle w:val="BodyText"/>
        <w:rPr>
          <w:lang w:eastAsia="ar-SA"/>
        </w:rPr>
      </w:pPr>
    </w:p>
    <w:p w:rsidR="00743DCD" w:rsidRDefault="008F384C" w:rsidP="0075219E">
      <w:pPr>
        <w:pStyle w:val="Heading2"/>
      </w:pPr>
      <w:bookmarkStart w:id="14" w:name="_Toc410293100"/>
      <w:r>
        <w:t>To Reduce the C</w:t>
      </w:r>
      <w:r w:rsidRPr="008F384C">
        <w:t>ost of Governance</w:t>
      </w:r>
      <w:bookmarkEnd w:id="14"/>
    </w:p>
    <w:p w:rsidR="008F384C" w:rsidRDefault="008F384C" w:rsidP="008F384C">
      <w:pPr>
        <w:pStyle w:val="BodyText"/>
        <w:rPr>
          <w:lang w:eastAsia="ar-SA"/>
        </w:rPr>
      </w:pPr>
      <w:r>
        <w:rPr>
          <w:lang w:eastAsia="ar-SA"/>
        </w:rPr>
        <w:t>E-Governance also aims to reduce cost of governance by cutting down on expenditure on physical delivery of information and services. It aims to do this by cutting down on stationary, which amounts to the most of the government's expenditure. It also does away with the physical communication thereby reducing the time required for communication while reducing cost.</w:t>
      </w:r>
    </w:p>
    <w:p w:rsidR="008F384C" w:rsidRDefault="008F384C" w:rsidP="008F384C">
      <w:pPr>
        <w:pStyle w:val="BodyText"/>
        <w:rPr>
          <w:lang w:eastAsia="ar-SA"/>
        </w:rPr>
      </w:pPr>
    </w:p>
    <w:p w:rsidR="00743DCD" w:rsidRDefault="008F384C" w:rsidP="0075219E">
      <w:pPr>
        <w:pStyle w:val="Heading2"/>
      </w:pPr>
      <w:bookmarkStart w:id="15" w:name="_Toc410293101"/>
      <w:r w:rsidRPr="008F384C">
        <w:lastRenderedPageBreak/>
        <w:t xml:space="preserve">To </w:t>
      </w:r>
      <w:r>
        <w:t>Reduce the R</w:t>
      </w:r>
      <w:r w:rsidRPr="008F384C">
        <w:t xml:space="preserve">eaction </w:t>
      </w:r>
      <w:r>
        <w:t>T</w:t>
      </w:r>
      <w:r w:rsidRPr="008F384C">
        <w:t>ime of the Government</w:t>
      </w:r>
      <w:bookmarkEnd w:id="15"/>
    </w:p>
    <w:p w:rsidR="008F384C" w:rsidRPr="008F384C" w:rsidRDefault="008F384C" w:rsidP="008F384C">
      <w:pPr>
        <w:pStyle w:val="BodyText"/>
        <w:rPr>
          <w:lang w:eastAsia="ar-SA"/>
        </w:rPr>
      </w:pPr>
      <w:r>
        <w:rPr>
          <w:lang w:eastAsia="ar-SA"/>
        </w:rPr>
        <w:t xml:space="preserve">Normally due to </w:t>
      </w:r>
      <w:r w:rsidR="0047655E">
        <w:rPr>
          <w:lang w:eastAsia="ar-SA"/>
        </w:rPr>
        <w:t>important work a</w:t>
      </w:r>
      <w:r>
        <w:rPr>
          <w:lang w:eastAsia="ar-SA"/>
        </w:rPr>
        <w:t xml:space="preserve">nd other reasons, the Government takes long to reply to people's queries and problems. E-Governance aims to reduce the reaction time of the Government to the people's queries and problems, </w:t>
      </w:r>
      <w:r w:rsidR="002C2C24">
        <w:rPr>
          <w:lang w:eastAsia="ar-SA"/>
        </w:rPr>
        <w:t>because</w:t>
      </w:r>
      <w:r>
        <w:rPr>
          <w:lang w:eastAsia="ar-SA"/>
        </w:rPr>
        <w:t xml:space="preserve"> problems are basically Government's problems as Government is for the people.</w:t>
      </w:r>
    </w:p>
    <w:p w:rsidR="00743DCD" w:rsidRDefault="00743DCD" w:rsidP="003216C1">
      <w:pPr>
        <w:rPr>
          <w:color w:val="000000"/>
          <w:szCs w:val="22"/>
        </w:rPr>
      </w:pPr>
    </w:p>
    <w:p w:rsidR="002B4117" w:rsidRDefault="002B4117" w:rsidP="002B4117"/>
    <w:p w:rsidR="002B4117" w:rsidRDefault="002B4117" w:rsidP="002B4117">
      <w:pPr>
        <w:pStyle w:val="Heading1"/>
        <w:spacing w:after="240"/>
      </w:pPr>
      <w:bookmarkStart w:id="16" w:name="_Toc410293102"/>
      <w:r>
        <w:t>Relevant Organizations, Stakeholders and their role</w:t>
      </w:r>
      <w:bookmarkEnd w:id="16"/>
    </w:p>
    <w:p w:rsidR="001C68C4" w:rsidRDefault="00601DDE" w:rsidP="001C68C4">
      <w:pPr>
        <w:pStyle w:val="Heading2"/>
      </w:pPr>
      <w:bookmarkStart w:id="17" w:name="_Toc410293103"/>
      <w:r>
        <w:rPr>
          <w:rFonts w:hint="cs"/>
        </w:rPr>
        <w:t>Mass Communication Cell</w:t>
      </w:r>
      <w:bookmarkEnd w:id="17"/>
    </w:p>
    <w:p w:rsidR="00A43C2A" w:rsidRPr="003216C1" w:rsidRDefault="00601DDE" w:rsidP="003216C1">
      <w:pPr>
        <w:pStyle w:val="BodyText"/>
      </w:pPr>
      <w:r>
        <w:rPr>
          <w:rFonts w:hint="eastAsia"/>
        </w:rPr>
        <w:t xml:space="preserve">Mass Communication Cell is responsible all kind of e-governance activities. </w:t>
      </w:r>
      <w:r>
        <w:t>It makes necessary decision, formulate plan for e-governance system, train other officials for operation and produce report on e-governance activities to PIU.</w:t>
      </w:r>
    </w:p>
    <w:p w:rsidR="001C68C4" w:rsidRDefault="001C68C4" w:rsidP="001C68C4">
      <w:pPr>
        <w:pStyle w:val="Heading2"/>
      </w:pPr>
      <w:bookmarkStart w:id="18" w:name="_Toc410293104"/>
      <w:r>
        <w:t>Local Government Engineering Department (LG</w:t>
      </w:r>
      <w:r w:rsidR="00A43C2A">
        <w:t>E</w:t>
      </w:r>
      <w:r>
        <w:t>D) Role</w:t>
      </w:r>
      <w:bookmarkEnd w:id="18"/>
    </w:p>
    <w:p w:rsidR="008033B8" w:rsidRDefault="00F613C9" w:rsidP="008033B8">
      <w:pPr>
        <w:rPr>
          <w:szCs w:val="22"/>
        </w:rPr>
      </w:pPr>
      <w:r w:rsidRPr="00C8335E">
        <w:rPr>
          <w:szCs w:val="22"/>
        </w:rPr>
        <w:t xml:space="preserve">LGED provides technical and management support to Urban Local Government Institutions (City Corporations, City Councils) to implement urban infrastructure development programs. </w:t>
      </w:r>
    </w:p>
    <w:p w:rsidR="008033B8" w:rsidRPr="008033B8" w:rsidRDefault="008033B8" w:rsidP="008033B8">
      <w:pPr>
        <w:rPr>
          <w:szCs w:val="22"/>
        </w:rPr>
      </w:pPr>
    </w:p>
    <w:p w:rsidR="00412166" w:rsidRDefault="00412166" w:rsidP="00412166">
      <w:pPr>
        <w:pStyle w:val="BodyText"/>
      </w:pPr>
    </w:p>
    <w:p w:rsidR="002B4117" w:rsidRDefault="002B4117" w:rsidP="002B4117">
      <w:pPr>
        <w:pStyle w:val="Heading1"/>
        <w:spacing w:after="240"/>
      </w:pPr>
      <w:bookmarkStart w:id="19" w:name="_Toc410293105"/>
      <w:r>
        <w:t>Necessary Tasks and Procedure</w:t>
      </w:r>
      <w:bookmarkEnd w:id="19"/>
    </w:p>
    <w:p w:rsidR="005D7648" w:rsidRDefault="008033B8" w:rsidP="005D7648">
      <w:pPr>
        <w:pStyle w:val="Heading2"/>
      </w:pPr>
      <w:bookmarkStart w:id="20" w:name="_Toc410293106"/>
      <w:r>
        <w:t xml:space="preserve">Assign </w:t>
      </w:r>
      <w:r w:rsidR="005D7648">
        <w:t>officer/Staff in Charge of e-Governance</w:t>
      </w:r>
      <w:bookmarkEnd w:id="20"/>
      <w:r w:rsidR="005D7648">
        <w:t xml:space="preserve"> </w:t>
      </w:r>
    </w:p>
    <w:p w:rsidR="00A1217A" w:rsidRPr="00A129BB" w:rsidRDefault="00A1217A" w:rsidP="00A1217A">
      <w:pPr>
        <w:pStyle w:val="Default"/>
        <w:jc w:val="both"/>
        <w:rPr>
          <w:rFonts w:ascii="Times New Roman" w:hAnsi="Times New Roman"/>
          <w:sz w:val="22"/>
          <w:szCs w:val="22"/>
        </w:rPr>
      </w:pPr>
      <w:r w:rsidRPr="00A129BB">
        <w:rPr>
          <w:rFonts w:ascii="Times New Roman" w:hAnsi="Times New Roman"/>
          <w:sz w:val="22"/>
          <w:szCs w:val="22"/>
        </w:rPr>
        <w:t>The mayor will app</w:t>
      </w:r>
      <w:r w:rsidR="008033B8">
        <w:rPr>
          <w:rFonts w:ascii="Times New Roman" w:hAnsi="Times New Roman"/>
          <w:sz w:val="22"/>
          <w:szCs w:val="22"/>
        </w:rPr>
        <w:t xml:space="preserve">oint an officer or staff </w:t>
      </w:r>
      <w:r w:rsidRPr="00A129BB">
        <w:rPr>
          <w:rFonts w:ascii="Times New Roman" w:hAnsi="Times New Roman"/>
          <w:sz w:val="22"/>
          <w:szCs w:val="22"/>
        </w:rPr>
        <w:t>who will be in charg</w:t>
      </w:r>
      <w:r w:rsidR="00F2088B">
        <w:rPr>
          <w:rFonts w:ascii="Times New Roman" w:hAnsi="Times New Roman"/>
          <w:sz w:val="22"/>
          <w:szCs w:val="22"/>
        </w:rPr>
        <w:t>e of e-governance</w:t>
      </w:r>
      <w:r w:rsidR="00873B28">
        <w:rPr>
          <w:rFonts w:ascii="Times New Roman" w:hAnsi="Times New Roman"/>
          <w:sz w:val="22"/>
          <w:szCs w:val="22"/>
        </w:rPr>
        <w:t xml:space="preserve">. Basically, an official who assigned in MCC </w:t>
      </w:r>
      <w:r w:rsidRPr="00A129BB">
        <w:rPr>
          <w:rFonts w:ascii="Times New Roman" w:hAnsi="Times New Roman"/>
          <w:sz w:val="22"/>
          <w:szCs w:val="22"/>
        </w:rPr>
        <w:t>will be appointed</w:t>
      </w:r>
      <w:r w:rsidR="00873B28">
        <w:rPr>
          <w:rFonts w:ascii="Times New Roman" w:hAnsi="Times New Roman"/>
          <w:sz w:val="22"/>
          <w:szCs w:val="22"/>
        </w:rPr>
        <w:t xml:space="preserve"> for e-governance activity</w:t>
      </w:r>
      <w:r w:rsidRPr="00A129BB">
        <w:rPr>
          <w:rFonts w:ascii="Times New Roman" w:hAnsi="Times New Roman"/>
          <w:sz w:val="22"/>
          <w:szCs w:val="22"/>
        </w:rPr>
        <w:t>, but the mayor</w:t>
      </w:r>
      <w:r>
        <w:rPr>
          <w:rFonts w:ascii="Times New Roman" w:hAnsi="Times New Roman"/>
          <w:sz w:val="22"/>
          <w:szCs w:val="22"/>
        </w:rPr>
        <w:t xml:space="preserve"> </w:t>
      </w:r>
      <w:r w:rsidRPr="00A129BB">
        <w:rPr>
          <w:rFonts w:ascii="Times New Roman" w:hAnsi="Times New Roman"/>
          <w:sz w:val="22"/>
          <w:szCs w:val="22"/>
        </w:rPr>
        <w:t>can se</w:t>
      </w:r>
      <w:r w:rsidR="00873B28">
        <w:rPr>
          <w:rFonts w:ascii="Times New Roman" w:hAnsi="Times New Roman"/>
          <w:sz w:val="22"/>
          <w:szCs w:val="22"/>
        </w:rPr>
        <w:t xml:space="preserve">lect the other officer or staff who have sufficient </w:t>
      </w:r>
      <w:r w:rsidRPr="00A129BB">
        <w:rPr>
          <w:rFonts w:ascii="Times New Roman" w:hAnsi="Times New Roman"/>
          <w:sz w:val="22"/>
          <w:szCs w:val="22"/>
        </w:rPr>
        <w:t>capacity for the use of ICT.</w:t>
      </w:r>
      <w:r>
        <w:rPr>
          <w:rFonts w:ascii="Times New Roman" w:hAnsi="Times New Roman"/>
          <w:sz w:val="22"/>
          <w:szCs w:val="22"/>
        </w:rPr>
        <w:t xml:space="preserve"> </w:t>
      </w:r>
      <w:r w:rsidRPr="00A129BB">
        <w:rPr>
          <w:rFonts w:ascii="Times New Roman" w:hAnsi="Times New Roman"/>
          <w:sz w:val="22"/>
          <w:szCs w:val="22"/>
        </w:rPr>
        <w:t>Secretary will supervise the activities of such</w:t>
      </w:r>
      <w:r>
        <w:rPr>
          <w:rFonts w:ascii="Times New Roman" w:hAnsi="Times New Roman"/>
          <w:sz w:val="22"/>
          <w:szCs w:val="22"/>
        </w:rPr>
        <w:t xml:space="preserve"> </w:t>
      </w:r>
      <w:r w:rsidRPr="00A129BB">
        <w:rPr>
          <w:rFonts w:ascii="Times New Roman" w:hAnsi="Times New Roman"/>
          <w:sz w:val="22"/>
          <w:szCs w:val="22"/>
        </w:rPr>
        <w:t>officer or staff.</w:t>
      </w:r>
    </w:p>
    <w:p w:rsidR="00A1217A" w:rsidRPr="00A129BB" w:rsidRDefault="00A1217A" w:rsidP="00A1217A">
      <w:pPr>
        <w:pStyle w:val="Default"/>
        <w:rPr>
          <w:rFonts w:ascii="Times New Roman" w:hAnsi="Times New Roman"/>
          <w:sz w:val="22"/>
          <w:szCs w:val="22"/>
        </w:rPr>
      </w:pPr>
    </w:p>
    <w:p w:rsidR="00A1217A" w:rsidRPr="00A129BB" w:rsidRDefault="00A1217A" w:rsidP="00A1217A">
      <w:pPr>
        <w:pStyle w:val="Default"/>
        <w:jc w:val="both"/>
        <w:rPr>
          <w:rFonts w:ascii="Times New Roman" w:hAnsi="Times New Roman"/>
          <w:sz w:val="22"/>
          <w:szCs w:val="22"/>
        </w:rPr>
      </w:pPr>
      <w:r w:rsidRPr="00A129BB">
        <w:rPr>
          <w:rFonts w:ascii="Times New Roman" w:hAnsi="Times New Roman"/>
          <w:sz w:val="22"/>
          <w:szCs w:val="22"/>
        </w:rPr>
        <w:t>The indicative terms of reference of the officer/staff in charge of e-governance are presented below.</w:t>
      </w:r>
      <w:r>
        <w:rPr>
          <w:rFonts w:ascii="Times New Roman" w:hAnsi="Times New Roman"/>
          <w:sz w:val="22"/>
          <w:szCs w:val="22"/>
        </w:rPr>
        <w:t xml:space="preserve"> </w:t>
      </w:r>
      <w:r w:rsidRPr="00A129BB">
        <w:rPr>
          <w:rFonts w:ascii="Times New Roman" w:hAnsi="Times New Roman"/>
          <w:sz w:val="22"/>
          <w:szCs w:val="22"/>
        </w:rPr>
        <w:t xml:space="preserve">It should be noted that some more tasks may need to be performed by the officer/staff depending on the individual needs of the </w:t>
      </w:r>
      <w:r>
        <w:rPr>
          <w:rFonts w:ascii="Times New Roman" w:hAnsi="Times New Roman"/>
          <w:sz w:val="22"/>
          <w:szCs w:val="22"/>
        </w:rPr>
        <w:t>City Corporation</w:t>
      </w:r>
      <w:r w:rsidRPr="00A129BB">
        <w:rPr>
          <w:rFonts w:ascii="Times New Roman" w:hAnsi="Times New Roman"/>
          <w:sz w:val="22"/>
          <w:szCs w:val="22"/>
        </w:rPr>
        <w:t>.</w:t>
      </w:r>
    </w:p>
    <w:p w:rsidR="00A1217A" w:rsidRPr="00A129BB" w:rsidRDefault="00A1217A" w:rsidP="00A1217A">
      <w:pPr>
        <w:pStyle w:val="Default"/>
        <w:rPr>
          <w:rFonts w:ascii="Times New Roman" w:hAnsi="Times New Roman"/>
          <w:sz w:val="22"/>
          <w:szCs w:val="22"/>
        </w:rPr>
      </w:pPr>
    </w:p>
    <w:p w:rsidR="00A1217A" w:rsidRPr="008033B8" w:rsidRDefault="00A1217A" w:rsidP="00A1217A">
      <w:pPr>
        <w:pStyle w:val="Default"/>
        <w:numPr>
          <w:ilvl w:val="0"/>
          <w:numId w:val="13"/>
        </w:numPr>
        <w:jc w:val="both"/>
        <w:rPr>
          <w:rFonts w:ascii="Times New Roman" w:hAnsi="Times New Roman"/>
          <w:sz w:val="22"/>
          <w:szCs w:val="22"/>
        </w:rPr>
      </w:pPr>
      <w:r w:rsidRPr="00A129BB">
        <w:rPr>
          <w:rFonts w:ascii="Times New Roman" w:hAnsi="Times New Roman"/>
          <w:sz w:val="22"/>
          <w:szCs w:val="22"/>
        </w:rPr>
        <w:t xml:space="preserve">Take initiatives in awareness raising among </w:t>
      </w:r>
      <w:r>
        <w:rPr>
          <w:rFonts w:ascii="Times New Roman" w:hAnsi="Times New Roman"/>
          <w:sz w:val="22"/>
          <w:szCs w:val="22"/>
        </w:rPr>
        <w:t>City Corporation</w:t>
      </w:r>
      <w:r w:rsidRPr="00A129BB">
        <w:rPr>
          <w:rFonts w:ascii="Times New Roman" w:hAnsi="Times New Roman"/>
          <w:sz w:val="22"/>
          <w:szCs w:val="22"/>
        </w:rPr>
        <w:t xml:space="preserve"> officers/staff members in terms of e-governance, including preparation of awareness raising materials, and holding of orientation meetings.</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 xml:space="preserve">Establish and maintain the </w:t>
      </w:r>
      <w:r>
        <w:rPr>
          <w:rFonts w:ascii="Times New Roman" w:hAnsi="Times New Roman"/>
          <w:sz w:val="22"/>
          <w:szCs w:val="22"/>
        </w:rPr>
        <w:t xml:space="preserve">City Corporation Web Portal. </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 xml:space="preserve">Collect data and information to be uploaded to the </w:t>
      </w:r>
      <w:r>
        <w:rPr>
          <w:rFonts w:ascii="Times New Roman" w:hAnsi="Times New Roman"/>
          <w:sz w:val="22"/>
          <w:szCs w:val="22"/>
        </w:rPr>
        <w:t>Web Portal</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Upload all information, including news, events, notices, and tender information to the website on a regular basis.</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 xml:space="preserve">Produce monthly progress reports, summarizing the activities and results in a month, status of online services, </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Submit the monthly progress reports to the Secretary and Mayor.</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 xml:space="preserve">Support all </w:t>
      </w:r>
      <w:r>
        <w:rPr>
          <w:rFonts w:ascii="Times New Roman" w:hAnsi="Times New Roman"/>
          <w:sz w:val="22"/>
          <w:szCs w:val="22"/>
        </w:rPr>
        <w:t xml:space="preserve">City Corporation </w:t>
      </w:r>
      <w:r w:rsidRPr="00A129BB">
        <w:rPr>
          <w:rFonts w:ascii="Times New Roman" w:hAnsi="Times New Roman"/>
          <w:sz w:val="22"/>
          <w:szCs w:val="22"/>
        </w:rPr>
        <w:t>officers and staff members in terms of e-governance.</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Take initiatives in computerization of key administrative and financial activities.</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Study requirements stipulated in the Local Government (</w:t>
      </w:r>
      <w:r>
        <w:rPr>
          <w:rFonts w:ascii="Times New Roman" w:hAnsi="Times New Roman"/>
          <w:sz w:val="22"/>
          <w:szCs w:val="22"/>
        </w:rPr>
        <w:t>City Corporation</w:t>
      </w:r>
      <w:r w:rsidRPr="00A129BB">
        <w:rPr>
          <w:rFonts w:ascii="Times New Roman" w:hAnsi="Times New Roman"/>
          <w:sz w:val="22"/>
          <w:szCs w:val="22"/>
        </w:rPr>
        <w:t xml:space="preserve">) Act 2009, including function and objective of </w:t>
      </w:r>
      <w:r>
        <w:rPr>
          <w:rFonts w:ascii="Times New Roman" w:hAnsi="Times New Roman"/>
          <w:sz w:val="22"/>
          <w:szCs w:val="22"/>
        </w:rPr>
        <w:t>City Corporation</w:t>
      </w:r>
      <w:r w:rsidRPr="00A129BB">
        <w:rPr>
          <w:rFonts w:ascii="Times New Roman" w:hAnsi="Times New Roman"/>
          <w:sz w:val="22"/>
          <w:szCs w:val="22"/>
        </w:rPr>
        <w:t>.</w:t>
      </w:r>
    </w:p>
    <w:p w:rsidR="00A1217A" w:rsidRPr="008033B8" w:rsidRDefault="00A1217A" w:rsidP="00A1217A">
      <w:pPr>
        <w:pStyle w:val="Default"/>
        <w:numPr>
          <w:ilvl w:val="0"/>
          <w:numId w:val="12"/>
        </w:numPr>
        <w:spacing w:after="14"/>
        <w:jc w:val="both"/>
        <w:rPr>
          <w:rFonts w:ascii="Times New Roman" w:hAnsi="Times New Roman"/>
          <w:sz w:val="22"/>
          <w:szCs w:val="22"/>
        </w:rPr>
      </w:pPr>
      <w:r w:rsidRPr="00A129BB">
        <w:rPr>
          <w:rFonts w:ascii="Times New Roman" w:hAnsi="Times New Roman"/>
          <w:sz w:val="22"/>
          <w:szCs w:val="22"/>
        </w:rPr>
        <w:t>Communicate with government departments to seek for necessary supports in relation to e-governance.</w:t>
      </w:r>
    </w:p>
    <w:p w:rsidR="00A1217A" w:rsidRPr="00A129BB" w:rsidRDefault="00A1217A" w:rsidP="002E7E17">
      <w:pPr>
        <w:pStyle w:val="Default"/>
        <w:numPr>
          <w:ilvl w:val="0"/>
          <w:numId w:val="12"/>
        </w:numPr>
        <w:jc w:val="both"/>
        <w:rPr>
          <w:rFonts w:ascii="Times New Roman" w:hAnsi="Times New Roman"/>
          <w:sz w:val="22"/>
          <w:szCs w:val="22"/>
        </w:rPr>
      </w:pPr>
      <w:r w:rsidRPr="00A129BB">
        <w:rPr>
          <w:rFonts w:ascii="Times New Roman" w:hAnsi="Times New Roman"/>
          <w:sz w:val="22"/>
          <w:szCs w:val="22"/>
        </w:rPr>
        <w:t>Conduct research on e-governance and ICT-related materials.</w:t>
      </w:r>
    </w:p>
    <w:p w:rsidR="00A1217A" w:rsidRPr="00A129BB" w:rsidRDefault="00A1217A" w:rsidP="00A1217A">
      <w:pPr>
        <w:pStyle w:val="Default"/>
        <w:rPr>
          <w:rFonts w:ascii="Times New Roman" w:hAnsi="Times New Roman"/>
          <w:sz w:val="22"/>
          <w:szCs w:val="22"/>
        </w:rPr>
      </w:pPr>
    </w:p>
    <w:p w:rsidR="00A1217A" w:rsidRPr="00A129BB" w:rsidRDefault="00A1217A" w:rsidP="00A1217A">
      <w:pPr>
        <w:rPr>
          <w:szCs w:val="22"/>
        </w:rPr>
      </w:pPr>
      <w:r w:rsidRPr="00A129BB">
        <w:rPr>
          <w:szCs w:val="22"/>
        </w:rPr>
        <w:lastRenderedPageBreak/>
        <w:t>The Mayor shall ensure that the officer/staff in charge</w:t>
      </w:r>
      <w:r>
        <w:rPr>
          <w:szCs w:val="22"/>
        </w:rPr>
        <w:t xml:space="preserve"> </w:t>
      </w:r>
      <w:r w:rsidRPr="00A129BB">
        <w:rPr>
          <w:szCs w:val="22"/>
        </w:rPr>
        <w:t>of e-governance can perform his/her TOR appropriately. For instance, the mayor shall provide a room</w:t>
      </w:r>
      <w:r w:rsidR="008033B8">
        <w:rPr>
          <w:szCs w:val="22"/>
        </w:rPr>
        <w:t>/</w:t>
      </w:r>
      <w:r w:rsidRPr="00A129BB">
        <w:rPr>
          <w:szCs w:val="22"/>
        </w:rPr>
        <w:t>working space for the officer/staff, and provide all supports for the officer/staff. The mayor will also ensure that the officer/staff can participate in necessary trainings.</w:t>
      </w:r>
    </w:p>
    <w:p w:rsidR="00412166" w:rsidRDefault="00412166" w:rsidP="00412166">
      <w:pPr>
        <w:pStyle w:val="BodyText"/>
        <w:rPr>
          <w:lang w:eastAsia="ar-SA"/>
        </w:rPr>
      </w:pPr>
    </w:p>
    <w:p w:rsidR="00FD590C" w:rsidRDefault="00FD590C" w:rsidP="00412166">
      <w:pPr>
        <w:pStyle w:val="BodyText"/>
        <w:rPr>
          <w:lang w:eastAsia="ar-SA"/>
        </w:rPr>
      </w:pPr>
    </w:p>
    <w:p w:rsidR="00FD590C" w:rsidRPr="00412166" w:rsidRDefault="00FD590C" w:rsidP="00412166">
      <w:pPr>
        <w:pStyle w:val="BodyText"/>
        <w:rPr>
          <w:lang w:eastAsia="ar-SA"/>
        </w:rPr>
      </w:pPr>
    </w:p>
    <w:p w:rsidR="005D7648" w:rsidRDefault="005D7648" w:rsidP="005D7648">
      <w:pPr>
        <w:pStyle w:val="Heading2"/>
      </w:pPr>
      <w:bookmarkStart w:id="21" w:name="_Toc410293107"/>
      <w:r>
        <w:t>Awareness Raising Among City Corporation Officer and Staff.</w:t>
      </w:r>
      <w:bookmarkEnd w:id="21"/>
    </w:p>
    <w:p w:rsidR="00C5350C" w:rsidRDefault="00C5350C" w:rsidP="00C5350C">
      <w:pPr>
        <w:pStyle w:val="BodyText"/>
        <w:rPr>
          <w:lang w:eastAsia="ar-SA"/>
        </w:rPr>
      </w:pPr>
    </w:p>
    <w:p w:rsidR="00C5350C" w:rsidRPr="005321E3" w:rsidRDefault="00C5350C" w:rsidP="00C5350C">
      <w:pPr>
        <w:pStyle w:val="Default"/>
        <w:jc w:val="both"/>
        <w:rPr>
          <w:rFonts w:ascii="Times New Roman" w:hAnsi="Times New Roman"/>
          <w:color w:val="auto"/>
          <w:sz w:val="22"/>
          <w:szCs w:val="22"/>
        </w:rPr>
      </w:pPr>
      <w:r w:rsidRPr="005321E3">
        <w:rPr>
          <w:rFonts w:ascii="Times New Roman" w:hAnsi="Times New Roman"/>
          <w:color w:val="auto"/>
          <w:sz w:val="22"/>
          <w:szCs w:val="22"/>
        </w:rPr>
        <w:t>Awareness raising among City Corporation officers and staff members is essential because e-governance-related activities will require good understanding and coo</w:t>
      </w:r>
      <w:r w:rsidR="002603A9">
        <w:rPr>
          <w:rFonts w:ascii="Times New Roman" w:hAnsi="Times New Roman"/>
          <w:color w:val="auto"/>
          <w:sz w:val="22"/>
          <w:szCs w:val="22"/>
        </w:rPr>
        <w:t>peration from all divisions, departments and sections in</w:t>
      </w:r>
      <w:r w:rsidRPr="005321E3">
        <w:rPr>
          <w:rFonts w:ascii="Times New Roman" w:hAnsi="Times New Roman"/>
          <w:color w:val="auto"/>
          <w:sz w:val="22"/>
          <w:szCs w:val="22"/>
        </w:rPr>
        <w:t xml:space="preserve"> the City Corporation. To raise the awareness of the officers and staff members, the following activities shall be conducted at least.</w:t>
      </w:r>
    </w:p>
    <w:p w:rsidR="00C5350C" w:rsidRPr="005321E3" w:rsidRDefault="00C5350C" w:rsidP="00C5350C">
      <w:pPr>
        <w:pStyle w:val="Default"/>
        <w:jc w:val="both"/>
        <w:rPr>
          <w:rFonts w:ascii="Times New Roman" w:hAnsi="Times New Roman"/>
          <w:color w:val="auto"/>
          <w:sz w:val="22"/>
          <w:szCs w:val="22"/>
        </w:rPr>
      </w:pPr>
    </w:p>
    <w:p w:rsidR="00C5350C" w:rsidRPr="005321E3" w:rsidRDefault="00C5350C" w:rsidP="00251432">
      <w:pPr>
        <w:pStyle w:val="Heading4"/>
      </w:pPr>
      <w:r w:rsidRPr="005321E3">
        <w:t>Orientation meeting</w:t>
      </w:r>
    </w:p>
    <w:p w:rsidR="00C5350C" w:rsidRPr="005321E3" w:rsidRDefault="00C5350C" w:rsidP="00C5350C">
      <w:pPr>
        <w:pStyle w:val="Default"/>
        <w:jc w:val="both"/>
        <w:rPr>
          <w:rFonts w:ascii="Times New Roman" w:hAnsi="Times New Roman"/>
          <w:color w:val="auto"/>
          <w:sz w:val="22"/>
          <w:szCs w:val="22"/>
        </w:rPr>
      </w:pPr>
      <w:r w:rsidRPr="005321E3">
        <w:rPr>
          <w:rFonts w:ascii="Times New Roman" w:hAnsi="Times New Roman"/>
          <w:color w:val="auto"/>
          <w:sz w:val="22"/>
          <w:szCs w:val="22"/>
        </w:rPr>
        <w:t>To effectively raise the awareness of the City Corporation officers and staff members, the mayor, with support from the officer/staff in charge of e-governance, will convene an orientation meeting on e-governance. Importance and basic concept of the e-governance activities will be explained in the meeting. Various e-governance-related activities and ICT will also be introduced to the City Corporation officers and staff members.</w:t>
      </w:r>
    </w:p>
    <w:p w:rsidR="00C5350C" w:rsidRPr="005321E3" w:rsidRDefault="00C5350C" w:rsidP="00C5350C">
      <w:pPr>
        <w:pStyle w:val="Default"/>
        <w:jc w:val="both"/>
        <w:rPr>
          <w:rFonts w:ascii="Times New Roman" w:hAnsi="Times New Roman"/>
          <w:color w:val="auto"/>
          <w:sz w:val="22"/>
          <w:szCs w:val="22"/>
        </w:rPr>
      </w:pPr>
    </w:p>
    <w:p w:rsidR="00C5350C" w:rsidRPr="005321E3" w:rsidRDefault="00C5350C" w:rsidP="00251432">
      <w:pPr>
        <w:pStyle w:val="Heading4"/>
      </w:pPr>
      <w:r w:rsidRPr="005321E3">
        <w:t>Basic training</w:t>
      </w:r>
    </w:p>
    <w:p w:rsidR="00F2088B" w:rsidRPr="00BD3A96" w:rsidRDefault="00F2088B" w:rsidP="00C5350C">
      <w:pPr>
        <w:pStyle w:val="Default"/>
        <w:jc w:val="both"/>
        <w:rPr>
          <w:rFonts w:ascii="Times New Roman" w:eastAsia="MS Mincho" w:hAnsi="Times New Roman"/>
          <w:color w:val="auto"/>
          <w:sz w:val="22"/>
          <w:szCs w:val="22"/>
          <w:lang w:eastAsia="ja-JP"/>
        </w:rPr>
      </w:pPr>
      <w:r w:rsidRPr="00BD3A96">
        <w:rPr>
          <w:rFonts w:ascii="Times New Roman" w:eastAsia="MS Mincho" w:hAnsi="Times New Roman" w:hint="eastAsia"/>
          <w:color w:val="auto"/>
          <w:sz w:val="22"/>
          <w:szCs w:val="22"/>
          <w:lang w:eastAsia="ja-JP"/>
        </w:rPr>
        <w:t xml:space="preserve">Basic training on e-governance is given to officer in charge. </w:t>
      </w:r>
      <w:r w:rsidRPr="00BD3A96">
        <w:rPr>
          <w:rFonts w:ascii="Times New Roman" w:eastAsia="MS Mincho" w:hAnsi="Times New Roman"/>
          <w:color w:val="auto"/>
          <w:sz w:val="22"/>
          <w:szCs w:val="22"/>
          <w:lang w:eastAsia="ja-JP"/>
        </w:rPr>
        <w:t>Training program is formulated by PCO according to the capacity of officer in CCs.</w:t>
      </w:r>
    </w:p>
    <w:p w:rsidR="00C5350C" w:rsidRPr="00BD3A96" w:rsidRDefault="00F2088B" w:rsidP="00C5350C">
      <w:pPr>
        <w:pStyle w:val="Default"/>
        <w:jc w:val="both"/>
        <w:rPr>
          <w:rFonts w:ascii="Times New Roman" w:eastAsia="MS Mincho" w:hAnsi="Times New Roman"/>
          <w:color w:val="auto"/>
          <w:sz w:val="22"/>
          <w:szCs w:val="22"/>
          <w:lang w:eastAsia="ja-JP"/>
        </w:rPr>
      </w:pPr>
      <w:r>
        <w:rPr>
          <w:rFonts w:ascii="Times New Roman" w:hAnsi="Times New Roman"/>
          <w:color w:val="auto"/>
          <w:sz w:val="22"/>
          <w:szCs w:val="22"/>
        </w:rPr>
        <w:t xml:space="preserve">Trained officer in charge of e-governance </w:t>
      </w:r>
      <w:r w:rsidR="00C5350C" w:rsidRPr="005321E3">
        <w:rPr>
          <w:rFonts w:ascii="Times New Roman" w:hAnsi="Times New Roman"/>
          <w:color w:val="auto"/>
          <w:sz w:val="22"/>
          <w:szCs w:val="22"/>
        </w:rPr>
        <w:t>provide</w:t>
      </w:r>
      <w:r>
        <w:rPr>
          <w:rFonts w:ascii="Times New Roman" w:hAnsi="Times New Roman"/>
          <w:color w:val="auto"/>
          <w:sz w:val="22"/>
          <w:szCs w:val="22"/>
        </w:rPr>
        <w:t>s</w:t>
      </w:r>
      <w:r w:rsidR="00C5350C" w:rsidRPr="005321E3">
        <w:rPr>
          <w:rFonts w:ascii="Times New Roman" w:hAnsi="Times New Roman"/>
          <w:color w:val="auto"/>
          <w:sz w:val="22"/>
          <w:szCs w:val="22"/>
        </w:rPr>
        <w:t xml:space="preserve"> basic training of ICT skills to all related officers and staff members of th</w:t>
      </w:r>
      <w:r>
        <w:rPr>
          <w:rFonts w:ascii="Times New Roman" w:hAnsi="Times New Roman"/>
          <w:color w:val="auto"/>
          <w:sz w:val="22"/>
          <w:szCs w:val="22"/>
        </w:rPr>
        <w:t xml:space="preserve">e City Corporation. He/she </w:t>
      </w:r>
      <w:r w:rsidR="00C5350C" w:rsidRPr="005321E3">
        <w:rPr>
          <w:rFonts w:ascii="Times New Roman" w:hAnsi="Times New Roman"/>
          <w:color w:val="auto"/>
          <w:sz w:val="22"/>
          <w:szCs w:val="22"/>
        </w:rPr>
        <w:t>demonstrate</w:t>
      </w:r>
      <w:r>
        <w:rPr>
          <w:rFonts w:ascii="Times New Roman" w:hAnsi="Times New Roman"/>
          <w:color w:val="auto"/>
          <w:sz w:val="22"/>
          <w:szCs w:val="22"/>
        </w:rPr>
        <w:t>s</w:t>
      </w:r>
      <w:r w:rsidR="00C5350C" w:rsidRPr="005321E3">
        <w:rPr>
          <w:rFonts w:ascii="Times New Roman" w:hAnsi="Times New Roman"/>
          <w:color w:val="auto"/>
          <w:sz w:val="22"/>
          <w:szCs w:val="22"/>
        </w:rPr>
        <w:t xml:space="preserve"> how to use a computer and software, and explain basic knowledge and skills of ICT. </w:t>
      </w:r>
    </w:p>
    <w:p w:rsidR="00C5350C" w:rsidRPr="005321E3" w:rsidRDefault="00C5350C" w:rsidP="00C5350C">
      <w:pPr>
        <w:pStyle w:val="Default"/>
        <w:jc w:val="both"/>
        <w:rPr>
          <w:rFonts w:ascii="Times New Roman" w:hAnsi="Times New Roman"/>
          <w:color w:val="auto"/>
          <w:sz w:val="22"/>
          <w:szCs w:val="22"/>
        </w:rPr>
      </w:pPr>
    </w:p>
    <w:p w:rsidR="00C5350C" w:rsidRPr="005321E3" w:rsidRDefault="00C5350C" w:rsidP="00251432">
      <w:pPr>
        <w:pStyle w:val="Heading4"/>
      </w:pPr>
      <w:r w:rsidRPr="005321E3">
        <w:t>Awareness Raising of Councilors/ Standing Committee</w:t>
      </w:r>
    </w:p>
    <w:p w:rsidR="00C5350C" w:rsidRPr="005321E3" w:rsidRDefault="00C5350C" w:rsidP="00C5350C">
      <w:pPr>
        <w:pStyle w:val="Default"/>
        <w:jc w:val="both"/>
        <w:rPr>
          <w:rFonts w:ascii="Times New Roman" w:hAnsi="Times New Roman"/>
          <w:color w:val="auto"/>
          <w:sz w:val="22"/>
          <w:szCs w:val="22"/>
        </w:rPr>
      </w:pPr>
      <w:r w:rsidRPr="005321E3">
        <w:rPr>
          <w:rFonts w:ascii="Times New Roman" w:hAnsi="Times New Roman"/>
          <w:color w:val="auto"/>
          <w:sz w:val="22"/>
          <w:szCs w:val="22"/>
        </w:rPr>
        <w:t>The Information and Culture Standing Committee will be in charge of the promotion of e-governance in the City Corporation. The Committee shall monitor the progress of e-governance activities in the City Corporation. The mayor, with support from the officer/staff in charge of e-governance, is required to report the progress to the Standing Committee.</w:t>
      </w:r>
    </w:p>
    <w:p w:rsidR="00C5350C" w:rsidRPr="005321E3" w:rsidRDefault="00C5350C" w:rsidP="00C5350C">
      <w:pPr>
        <w:pStyle w:val="Default"/>
        <w:jc w:val="both"/>
        <w:rPr>
          <w:rFonts w:ascii="Times New Roman" w:hAnsi="Times New Roman"/>
          <w:color w:val="auto"/>
          <w:sz w:val="22"/>
          <w:szCs w:val="22"/>
        </w:rPr>
      </w:pPr>
      <w:r w:rsidRPr="005321E3">
        <w:rPr>
          <w:rFonts w:ascii="Times New Roman" w:hAnsi="Times New Roman"/>
          <w:color w:val="auto"/>
          <w:sz w:val="22"/>
          <w:szCs w:val="22"/>
        </w:rPr>
        <w:t>In this regard, the members of the Information and Culture Standing Committee shall be well informed the importance and concept of e-governance, and ongoing e-governance activities.</w:t>
      </w:r>
    </w:p>
    <w:p w:rsidR="00C5350C" w:rsidRPr="00C5350C" w:rsidRDefault="00C5350C" w:rsidP="00C5350C">
      <w:pPr>
        <w:pStyle w:val="BodyText"/>
        <w:rPr>
          <w:lang w:eastAsia="ar-SA"/>
        </w:rPr>
      </w:pPr>
    </w:p>
    <w:p w:rsidR="00E32DCA" w:rsidRDefault="00F2088B" w:rsidP="00E32DCA">
      <w:pPr>
        <w:pStyle w:val="Heading2"/>
      </w:pPr>
      <w:bookmarkStart w:id="22" w:name="_Toc410293108"/>
      <w:r>
        <w:t>Awareness Raising a</w:t>
      </w:r>
      <w:r w:rsidR="00E32DCA">
        <w:t>mong Citizen</w:t>
      </w:r>
      <w:bookmarkEnd w:id="22"/>
    </w:p>
    <w:p w:rsidR="00DD1B71" w:rsidRPr="005321E3" w:rsidRDefault="00DD1B71" w:rsidP="00DD1B71">
      <w:pPr>
        <w:pStyle w:val="Default"/>
        <w:jc w:val="both"/>
        <w:rPr>
          <w:rFonts w:ascii="Times New Roman" w:hAnsi="Times New Roman"/>
          <w:color w:val="auto"/>
          <w:sz w:val="22"/>
          <w:szCs w:val="22"/>
        </w:rPr>
      </w:pPr>
      <w:r w:rsidRPr="005321E3">
        <w:rPr>
          <w:rFonts w:ascii="Times New Roman" w:hAnsi="Times New Roman"/>
          <w:color w:val="auto"/>
          <w:sz w:val="22"/>
          <w:szCs w:val="22"/>
        </w:rPr>
        <w:t xml:space="preserve">Awareness </w:t>
      </w:r>
      <w:r w:rsidR="00D211DB" w:rsidRPr="005321E3">
        <w:rPr>
          <w:rFonts w:ascii="Times New Roman" w:hAnsi="Times New Roman"/>
          <w:color w:val="auto"/>
          <w:sz w:val="22"/>
          <w:szCs w:val="22"/>
        </w:rPr>
        <w:t>rising</w:t>
      </w:r>
      <w:r w:rsidRPr="005321E3">
        <w:rPr>
          <w:rFonts w:ascii="Times New Roman" w:hAnsi="Times New Roman"/>
          <w:color w:val="auto"/>
          <w:sz w:val="22"/>
          <w:szCs w:val="22"/>
        </w:rPr>
        <w:t xml:space="preserve"> among citizens is also essential to effectively promote e-governance activities. By using ICT, citizens can have better access to necessary information and public services, and effectively participate in the develo</w:t>
      </w:r>
      <w:r w:rsidR="00F2088B">
        <w:rPr>
          <w:rFonts w:ascii="Times New Roman" w:hAnsi="Times New Roman"/>
          <w:color w:val="auto"/>
          <w:sz w:val="22"/>
          <w:szCs w:val="22"/>
        </w:rPr>
        <w:t>pment process. Citizens are</w:t>
      </w:r>
      <w:r w:rsidRPr="005321E3">
        <w:rPr>
          <w:rFonts w:ascii="Times New Roman" w:hAnsi="Times New Roman"/>
          <w:color w:val="auto"/>
          <w:sz w:val="22"/>
          <w:szCs w:val="22"/>
        </w:rPr>
        <w:t xml:space="preserve"> effectively informed of the progress of City Corporation e-governance activities so that they can utilize online services or other services. In this regard, publi</w:t>
      </w:r>
      <w:r w:rsidR="00F2088B">
        <w:rPr>
          <w:rFonts w:ascii="Times New Roman" w:hAnsi="Times New Roman"/>
          <w:color w:val="auto"/>
          <w:sz w:val="22"/>
          <w:szCs w:val="22"/>
        </w:rPr>
        <w:t>c campaigning for citizens on e-</w:t>
      </w:r>
      <w:r w:rsidRPr="005321E3">
        <w:rPr>
          <w:rFonts w:ascii="Times New Roman" w:hAnsi="Times New Roman"/>
          <w:color w:val="auto"/>
          <w:sz w:val="22"/>
          <w:szCs w:val="22"/>
        </w:rPr>
        <w:t>go</w:t>
      </w:r>
      <w:r w:rsidR="00F2088B">
        <w:rPr>
          <w:rFonts w:ascii="Times New Roman" w:hAnsi="Times New Roman"/>
          <w:color w:val="auto"/>
          <w:sz w:val="22"/>
          <w:szCs w:val="22"/>
        </w:rPr>
        <w:t>vernance should be considered to implement</w:t>
      </w:r>
      <w:r w:rsidRPr="005321E3">
        <w:rPr>
          <w:rFonts w:ascii="Times New Roman" w:hAnsi="Times New Roman"/>
          <w:color w:val="auto"/>
          <w:sz w:val="22"/>
          <w:szCs w:val="22"/>
        </w:rPr>
        <w:t>.</w:t>
      </w:r>
    </w:p>
    <w:p w:rsidR="00DD1B71" w:rsidRPr="005321E3" w:rsidRDefault="00DD1B71" w:rsidP="00DD1B71">
      <w:pPr>
        <w:pStyle w:val="Default"/>
        <w:jc w:val="both"/>
        <w:rPr>
          <w:rFonts w:ascii="Times New Roman" w:hAnsi="Times New Roman"/>
          <w:color w:val="auto"/>
          <w:sz w:val="22"/>
          <w:szCs w:val="22"/>
        </w:rPr>
      </w:pPr>
    </w:p>
    <w:p w:rsidR="00DD1B71" w:rsidRPr="005321E3" w:rsidRDefault="00DD1B71" w:rsidP="00DD1B71">
      <w:pPr>
        <w:pStyle w:val="Default"/>
        <w:jc w:val="both"/>
        <w:rPr>
          <w:rFonts w:ascii="Times New Roman" w:hAnsi="Times New Roman"/>
          <w:color w:val="auto"/>
          <w:sz w:val="22"/>
          <w:szCs w:val="22"/>
        </w:rPr>
      </w:pPr>
      <w:r w:rsidRPr="005321E3">
        <w:rPr>
          <w:rFonts w:ascii="Times New Roman" w:hAnsi="Times New Roman"/>
          <w:color w:val="auto"/>
          <w:sz w:val="22"/>
          <w:szCs w:val="22"/>
        </w:rPr>
        <w:t>Another effective activity is the es</w:t>
      </w:r>
      <w:r w:rsidR="00F2088B">
        <w:rPr>
          <w:rFonts w:ascii="Times New Roman" w:hAnsi="Times New Roman"/>
          <w:color w:val="auto"/>
          <w:sz w:val="22"/>
          <w:szCs w:val="22"/>
        </w:rPr>
        <w:t xml:space="preserve">tablishment of City </w:t>
      </w:r>
      <w:r w:rsidRPr="005321E3">
        <w:rPr>
          <w:rFonts w:ascii="Times New Roman" w:hAnsi="Times New Roman"/>
          <w:color w:val="auto"/>
          <w:sz w:val="22"/>
          <w:szCs w:val="22"/>
        </w:rPr>
        <w:t>Information and Service Centre</w:t>
      </w:r>
      <w:r w:rsidR="00F2088B">
        <w:rPr>
          <w:rFonts w:ascii="Times New Roman" w:hAnsi="Times New Roman"/>
          <w:color w:val="auto"/>
          <w:sz w:val="22"/>
          <w:szCs w:val="22"/>
        </w:rPr>
        <w:t xml:space="preserve"> (see Guideline 1.3 CISC)</w:t>
      </w:r>
      <w:r w:rsidRPr="005321E3">
        <w:rPr>
          <w:rFonts w:ascii="Times New Roman" w:hAnsi="Times New Roman"/>
          <w:color w:val="auto"/>
          <w:sz w:val="22"/>
          <w:szCs w:val="22"/>
        </w:rPr>
        <w:t xml:space="preserve"> where all citizens can visit and obtain necessary information or receive necessary public services.</w:t>
      </w:r>
    </w:p>
    <w:p w:rsidR="00DD1B71" w:rsidRDefault="00DD1B71" w:rsidP="00DD1B71">
      <w:pPr>
        <w:pStyle w:val="BodyText"/>
        <w:rPr>
          <w:lang w:eastAsia="ar-SA"/>
        </w:rPr>
      </w:pPr>
    </w:p>
    <w:p w:rsidR="00154D79" w:rsidRDefault="00154D79" w:rsidP="00154D79">
      <w:pPr>
        <w:pStyle w:val="Heading2"/>
      </w:pPr>
      <w:bookmarkStart w:id="23" w:name="_Toc410293109"/>
      <w:r>
        <w:lastRenderedPageBreak/>
        <w:t>Basic Computer Training</w:t>
      </w:r>
      <w:bookmarkEnd w:id="23"/>
    </w:p>
    <w:p w:rsidR="00154D79" w:rsidRDefault="00251432" w:rsidP="00154D79">
      <w:pPr>
        <w:jc w:val="left"/>
      </w:pPr>
      <w:r>
        <w:rPr>
          <w:rFonts w:hint="eastAsia"/>
        </w:rPr>
        <w:t>CPO provide</w:t>
      </w:r>
      <w:r w:rsidR="0011672F">
        <w:t>s</w:t>
      </w:r>
      <w:r>
        <w:rPr>
          <w:rFonts w:hint="eastAsia"/>
        </w:rPr>
        <w:t xml:space="preserve"> basic computer training for CC officials those who involve in operation of e-governance system. </w:t>
      </w:r>
      <w:r>
        <w:t>This training will be formulated for capacity development on e-governance, thus basic use of computer and software such as MS Word, Excel, etc. is out of subject, but focus on basic concept of e-governance, basic idea of e-governance components and functions of applications.</w:t>
      </w:r>
    </w:p>
    <w:p w:rsidR="00251432" w:rsidRDefault="00251432" w:rsidP="00154D79">
      <w:pPr>
        <w:jc w:val="left"/>
      </w:pPr>
      <w:r>
        <w:t>Each department select at least one official who will be in charge of operation of e-governance as trainee.</w:t>
      </w:r>
    </w:p>
    <w:p w:rsidR="00154D79" w:rsidRDefault="00154D79" w:rsidP="00154D79">
      <w:pPr>
        <w:jc w:val="left"/>
      </w:pPr>
    </w:p>
    <w:p w:rsidR="00154D79" w:rsidRPr="00BB4481" w:rsidRDefault="00154D79" w:rsidP="00154D79">
      <w:pPr>
        <w:pStyle w:val="BodyText"/>
        <w:rPr>
          <w:lang w:eastAsia="ar-SA"/>
        </w:rPr>
      </w:pPr>
    </w:p>
    <w:p w:rsidR="00154D79" w:rsidRDefault="00154D79" w:rsidP="00154D79">
      <w:pPr>
        <w:pStyle w:val="Heading2"/>
      </w:pPr>
      <w:bookmarkStart w:id="24" w:name="_Toc410293110"/>
      <w:r>
        <w:t>Component wise Training</w:t>
      </w:r>
      <w:bookmarkEnd w:id="24"/>
      <w:r>
        <w:t xml:space="preserve">   </w:t>
      </w:r>
    </w:p>
    <w:p w:rsidR="00154D79" w:rsidRPr="00251432" w:rsidRDefault="00251432" w:rsidP="00251432">
      <w:pPr>
        <w:rPr>
          <w:szCs w:val="22"/>
        </w:rPr>
      </w:pPr>
      <w:r>
        <w:rPr>
          <w:szCs w:val="22"/>
        </w:rPr>
        <w:t>There are component wise training for operation. These trainings are given when CC install the system. Relevant officer should participate in the training program.</w:t>
      </w:r>
    </w:p>
    <w:p w:rsidR="00154D79" w:rsidRDefault="00154D79" w:rsidP="00154D79">
      <w:pPr>
        <w:pStyle w:val="BodyText"/>
        <w:tabs>
          <w:tab w:val="left" w:pos="2205"/>
        </w:tabs>
        <w:rPr>
          <w:rFonts w:ascii="Arial" w:hAnsi="Arial"/>
          <w:b/>
          <w:sz w:val="24"/>
          <w:szCs w:val="24"/>
          <w:lang w:eastAsia="ar-SA"/>
        </w:rPr>
      </w:pPr>
      <w:r>
        <w:rPr>
          <w:rFonts w:ascii="Arial" w:hAnsi="Arial"/>
          <w:b/>
          <w:sz w:val="24"/>
          <w:szCs w:val="24"/>
          <w:lang w:eastAsia="ar-SA"/>
        </w:rPr>
        <w:tab/>
      </w:r>
    </w:p>
    <w:tbl>
      <w:tblPr>
        <w:tblW w:w="9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
        <w:gridCol w:w="2997"/>
        <w:gridCol w:w="1110"/>
        <w:gridCol w:w="3441"/>
        <w:gridCol w:w="1332"/>
      </w:tblGrid>
      <w:tr w:rsidR="00154D79" w:rsidRPr="001D7A43" w:rsidTr="00BD3A96">
        <w:tc>
          <w:tcPr>
            <w:tcW w:w="552" w:type="dxa"/>
            <w:shd w:val="clear" w:color="auto" w:fill="FFFF00"/>
          </w:tcPr>
          <w:p w:rsidR="00154D79" w:rsidRPr="001D7A43" w:rsidRDefault="00154D79" w:rsidP="00BD3A96">
            <w:pPr>
              <w:pStyle w:val="BodyText"/>
              <w:jc w:val="center"/>
              <w:rPr>
                <w:rFonts w:cs="Times New Roman"/>
                <w:b/>
                <w:szCs w:val="22"/>
                <w:lang w:eastAsia="ar-SA"/>
              </w:rPr>
            </w:pPr>
            <w:r w:rsidRPr="001D7A43">
              <w:rPr>
                <w:rFonts w:cs="Times New Roman"/>
                <w:b/>
                <w:szCs w:val="22"/>
                <w:lang w:eastAsia="ar-SA"/>
              </w:rPr>
              <w:t>SL</w:t>
            </w:r>
          </w:p>
        </w:tc>
        <w:tc>
          <w:tcPr>
            <w:tcW w:w="2997" w:type="dxa"/>
            <w:shd w:val="clear" w:color="auto" w:fill="FFFF00"/>
          </w:tcPr>
          <w:p w:rsidR="00154D79" w:rsidRPr="001D7A43" w:rsidRDefault="00154D79" w:rsidP="00BD3A96">
            <w:pPr>
              <w:pStyle w:val="BodyText"/>
              <w:jc w:val="center"/>
              <w:rPr>
                <w:rFonts w:cs="Times New Roman"/>
                <w:b/>
                <w:szCs w:val="22"/>
                <w:lang w:eastAsia="ar-SA"/>
              </w:rPr>
            </w:pPr>
            <w:r w:rsidRPr="001D7A43">
              <w:rPr>
                <w:rFonts w:cs="Times New Roman"/>
                <w:b/>
                <w:szCs w:val="22"/>
                <w:lang w:eastAsia="ar-SA"/>
              </w:rPr>
              <w:t>Component</w:t>
            </w:r>
          </w:p>
        </w:tc>
        <w:tc>
          <w:tcPr>
            <w:tcW w:w="1110" w:type="dxa"/>
            <w:shd w:val="clear" w:color="auto" w:fill="FFFF00"/>
          </w:tcPr>
          <w:p w:rsidR="00154D79" w:rsidRPr="001D7A43" w:rsidRDefault="00154D79" w:rsidP="00BD3A96">
            <w:pPr>
              <w:pStyle w:val="BodyText"/>
              <w:jc w:val="center"/>
              <w:rPr>
                <w:rFonts w:cs="Times New Roman"/>
                <w:b/>
                <w:szCs w:val="22"/>
                <w:lang w:eastAsia="ar-SA"/>
              </w:rPr>
            </w:pPr>
            <w:r w:rsidRPr="001D7A43">
              <w:rPr>
                <w:rFonts w:cs="Times New Roman"/>
                <w:b/>
                <w:szCs w:val="22"/>
                <w:lang w:eastAsia="ar-SA"/>
              </w:rPr>
              <w:t>Period</w:t>
            </w:r>
          </w:p>
        </w:tc>
        <w:tc>
          <w:tcPr>
            <w:tcW w:w="3441" w:type="dxa"/>
            <w:shd w:val="clear" w:color="auto" w:fill="FFFF00"/>
          </w:tcPr>
          <w:p w:rsidR="00154D79" w:rsidRPr="001D7A43" w:rsidRDefault="00154D79" w:rsidP="00BD3A96">
            <w:pPr>
              <w:pStyle w:val="BodyText"/>
              <w:jc w:val="center"/>
              <w:rPr>
                <w:rFonts w:cs="Times New Roman"/>
                <w:b/>
                <w:szCs w:val="22"/>
                <w:lang w:eastAsia="ar-SA"/>
              </w:rPr>
            </w:pPr>
            <w:r w:rsidRPr="001D7A43">
              <w:rPr>
                <w:rFonts w:cs="Times New Roman"/>
                <w:b/>
                <w:szCs w:val="22"/>
                <w:lang w:eastAsia="ar-SA"/>
              </w:rPr>
              <w:t>Participate</w:t>
            </w:r>
          </w:p>
        </w:tc>
        <w:tc>
          <w:tcPr>
            <w:tcW w:w="1332" w:type="dxa"/>
            <w:shd w:val="clear" w:color="auto" w:fill="FFFF00"/>
          </w:tcPr>
          <w:p w:rsidR="00154D79" w:rsidRPr="001D7A43" w:rsidRDefault="00154D79" w:rsidP="00BD3A96">
            <w:pPr>
              <w:pStyle w:val="BodyText"/>
              <w:jc w:val="center"/>
              <w:rPr>
                <w:rFonts w:cs="Times New Roman"/>
                <w:b/>
                <w:szCs w:val="22"/>
                <w:lang w:eastAsia="ar-SA"/>
              </w:rPr>
            </w:pPr>
            <w:r w:rsidRPr="001D7A43">
              <w:rPr>
                <w:rFonts w:cs="Times New Roman"/>
                <w:b/>
                <w:szCs w:val="22"/>
                <w:lang w:eastAsia="ar-SA"/>
              </w:rPr>
              <w:t>Remarks</w:t>
            </w: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01</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Basic Computer Training</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10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20 Participant each Batch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Tax Assessment Section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Tax Collection Section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Trade License Section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Water Billing Section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Engineering Section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Birth &amp; Death Registration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Market Section </w:t>
            </w:r>
          </w:p>
          <w:p w:rsidR="00154D79" w:rsidRPr="001D7A43" w:rsidRDefault="00154D79" w:rsidP="00BD3A96">
            <w:pPr>
              <w:pStyle w:val="BodyText"/>
              <w:numPr>
                <w:ilvl w:val="0"/>
                <w:numId w:val="29"/>
              </w:numPr>
              <w:rPr>
                <w:rFonts w:cs="Times New Roman"/>
                <w:bCs/>
                <w:szCs w:val="22"/>
                <w:lang w:eastAsia="ar-SA"/>
              </w:rPr>
            </w:pPr>
            <w:smartTag w:uri="urn:schemas-microsoft-com:office:smarttags" w:element="place">
              <w:smartTag w:uri="urn:schemas-microsoft-com:office:smarttags" w:element="PlaceType">
                <w:r w:rsidRPr="001D7A43">
                  <w:rPr>
                    <w:rFonts w:cs="Times New Roman"/>
                    <w:bCs/>
                    <w:szCs w:val="22"/>
                    <w:lang w:eastAsia="ar-SA"/>
                  </w:rPr>
                  <w:t>Town</w:t>
                </w:r>
              </w:smartTag>
              <w:r w:rsidRPr="001D7A43">
                <w:rPr>
                  <w:rFonts w:cs="Times New Roman"/>
                  <w:bCs/>
                  <w:szCs w:val="22"/>
                  <w:lang w:eastAsia="ar-SA"/>
                </w:rPr>
                <w:t xml:space="preserve"> </w:t>
              </w:r>
              <w:smartTag w:uri="urn:schemas-microsoft-com:office:smarttags" w:element="PlaceName">
                <w:r w:rsidRPr="001D7A43">
                  <w:rPr>
                    <w:rFonts w:cs="Times New Roman"/>
                    <w:bCs/>
                    <w:szCs w:val="22"/>
                    <w:lang w:eastAsia="ar-SA"/>
                  </w:rPr>
                  <w:t>Information</w:t>
                </w:r>
              </w:smartTag>
              <w:r w:rsidRPr="001D7A43">
                <w:rPr>
                  <w:rFonts w:cs="Times New Roman"/>
                  <w:bCs/>
                  <w:szCs w:val="22"/>
                  <w:lang w:eastAsia="ar-SA"/>
                </w:rPr>
                <w:t xml:space="preserve"> </w:t>
              </w:r>
              <w:smartTag w:uri="urn:schemas-microsoft-com:office:smarttags" w:element="PlaceName">
                <w:r w:rsidRPr="001D7A43">
                  <w:rPr>
                    <w:rFonts w:cs="Times New Roman"/>
                    <w:bCs/>
                    <w:szCs w:val="22"/>
                    <w:lang w:eastAsia="ar-SA"/>
                  </w:rPr>
                  <w:t>Services</w:t>
                </w:r>
              </w:smartTag>
              <w:r w:rsidRPr="001D7A43">
                <w:rPr>
                  <w:rFonts w:cs="Times New Roman"/>
                  <w:bCs/>
                  <w:szCs w:val="22"/>
                  <w:lang w:eastAsia="ar-SA"/>
                </w:rPr>
                <w:t xml:space="preserve"> </w:t>
              </w:r>
              <w:smartTag w:uri="urn:schemas-microsoft-com:office:smarttags" w:element="PlaceType">
                <w:r w:rsidRPr="001D7A43">
                  <w:rPr>
                    <w:rFonts w:cs="Times New Roman"/>
                    <w:bCs/>
                    <w:szCs w:val="22"/>
                    <w:lang w:eastAsia="ar-SA"/>
                  </w:rPr>
                  <w:t>Center</w:t>
                </w:r>
              </w:smartTag>
            </w:smartTag>
            <w:r w:rsidRPr="001D7A43">
              <w:rPr>
                <w:rFonts w:cs="Times New Roman"/>
                <w:bCs/>
                <w:szCs w:val="22"/>
                <w:lang w:eastAsia="ar-SA"/>
              </w:rPr>
              <w:t xml:space="preserve"> </w:t>
            </w:r>
          </w:p>
          <w:p w:rsidR="00154D79" w:rsidRPr="001D7A43" w:rsidRDefault="00154D79" w:rsidP="00BD3A96">
            <w:pPr>
              <w:pStyle w:val="BodyText"/>
              <w:numPr>
                <w:ilvl w:val="0"/>
                <w:numId w:val="29"/>
              </w:numPr>
              <w:rPr>
                <w:rFonts w:cs="Times New Roman"/>
                <w:bCs/>
                <w:szCs w:val="22"/>
                <w:lang w:eastAsia="ar-SA"/>
              </w:rPr>
            </w:pPr>
            <w:r w:rsidRPr="001D7A43">
              <w:rPr>
                <w:rFonts w:cs="Times New Roman"/>
                <w:bCs/>
                <w:szCs w:val="22"/>
                <w:lang w:eastAsia="ar-SA"/>
              </w:rPr>
              <w:t xml:space="preserve">Accounts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02</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Tax Assessment Software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Tax Assessment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03</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Tax Collection Section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 xml:space="preserve">05 Days </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Tax Collection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04</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Water Billing Software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Water Supply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Trade License Software</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Trade License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06</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Market Management Software</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Bazar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07</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Birth &amp; Death Registration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03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Certificate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08</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Orientation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 xml:space="preserve">01 days </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Mayor, Councilor, Chef Executive Officer, Secretary, Chef revenue officer, Superintending Engineer, Executive Engineer, Assistant Engine</w:t>
            </w:r>
            <w:r>
              <w:rPr>
                <w:rFonts w:cs="Times New Roman"/>
                <w:bCs/>
                <w:szCs w:val="22"/>
                <w:lang w:eastAsia="ar-SA"/>
              </w:rPr>
              <w:t>e</w:t>
            </w:r>
            <w:r w:rsidRPr="001D7A43">
              <w:rPr>
                <w:rFonts w:cs="Times New Roman"/>
                <w:bCs/>
                <w:szCs w:val="22"/>
                <w:lang w:eastAsia="ar-SA"/>
              </w:rPr>
              <w:t>r, Urban Plan</w:t>
            </w:r>
            <w:r>
              <w:rPr>
                <w:rFonts w:cs="Times New Roman"/>
                <w:bCs/>
                <w:szCs w:val="22"/>
                <w:lang w:eastAsia="ar-SA"/>
              </w:rPr>
              <w:t>n</w:t>
            </w:r>
            <w:r w:rsidRPr="001D7A43">
              <w:rPr>
                <w:rFonts w:cs="Times New Roman"/>
                <w:bCs/>
                <w:szCs w:val="22"/>
                <w:lang w:eastAsia="ar-SA"/>
              </w:rPr>
              <w:t xml:space="preserve">er, IT Officer,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09</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r w:rsidRPr="001D7A43">
              <w:rPr>
                <w:rFonts w:cs="Times New Roman"/>
                <w:bCs/>
                <w:szCs w:val="22"/>
                <w:lang w:eastAsia="ar-SA"/>
              </w:rPr>
              <w:t xml:space="preserve">None Motorized Vehicle Management Software  </w:t>
            </w:r>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03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Transport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r w:rsidR="00154D79" w:rsidRPr="001D7A43" w:rsidTr="00BD3A96">
        <w:tc>
          <w:tcPr>
            <w:tcW w:w="552"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10</w:t>
            </w:r>
          </w:p>
        </w:tc>
        <w:tc>
          <w:tcPr>
            <w:tcW w:w="2997" w:type="dxa"/>
            <w:shd w:val="clear" w:color="auto" w:fill="auto"/>
            <w:vAlign w:val="center"/>
          </w:tcPr>
          <w:p w:rsidR="00154D79" w:rsidRPr="001D7A43" w:rsidRDefault="00154D79" w:rsidP="00BD3A96">
            <w:pPr>
              <w:pStyle w:val="BodyText"/>
              <w:jc w:val="left"/>
              <w:rPr>
                <w:rFonts w:cs="Times New Roman"/>
                <w:bCs/>
                <w:szCs w:val="22"/>
                <w:lang w:eastAsia="ar-SA"/>
              </w:rPr>
            </w:pPr>
            <w:smartTag w:uri="urn:schemas-microsoft-com:office:smarttags" w:element="place">
              <w:smartTag w:uri="urn:schemas-microsoft-com:office:smarttags" w:element="PlaceType">
                <w:r w:rsidRPr="001D7A43">
                  <w:rPr>
                    <w:rFonts w:cs="Times New Roman"/>
                    <w:bCs/>
                    <w:szCs w:val="22"/>
                    <w:lang w:eastAsia="ar-SA"/>
                  </w:rPr>
                  <w:t>Town</w:t>
                </w:r>
              </w:smartTag>
              <w:r w:rsidRPr="001D7A43">
                <w:rPr>
                  <w:rFonts w:cs="Times New Roman"/>
                  <w:bCs/>
                  <w:szCs w:val="22"/>
                  <w:lang w:eastAsia="ar-SA"/>
                </w:rPr>
                <w:t xml:space="preserve"> </w:t>
              </w:r>
              <w:smartTag w:uri="urn:schemas-microsoft-com:office:smarttags" w:element="PlaceName">
                <w:r w:rsidRPr="001D7A43">
                  <w:rPr>
                    <w:rFonts w:cs="Times New Roman"/>
                    <w:bCs/>
                    <w:szCs w:val="22"/>
                    <w:lang w:eastAsia="ar-SA"/>
                  </w:rPr>
                  <w:t>Information</w:t>
                </w:r>
              </w:smartTag>
              <w:r w:rsidRPr="001D7A43">
                <w:rPr>
                  <w:rFonts w:cs="Times New Roman"/>
                  <w:bCs/>
                  <w:szCs w:val="22"/>
                  <w:lang w:eastAsia="ar-SA"/>
                </w:rPr>
                <w:t xml:space="preserve"> </w:t>
              </w:r>
              <w:smartTag w:uri="urn:schemas-microsoft-com:office:smarttags" w:element="PlaceName">
                <w:r w:rsidRPr="001D7A43">
                  <w:rPr>
                    <w:rFonts w:cs="Times New Roman"/>
                    <w:bCs/>
                    <w:szCs w:val="22"/>
                    <w:lang w:eastAsia="ar-SA"/>
                  </w:rPr>
                  <w:t>Service</w:t>
                </w:r>
              </w:smartTag>
              <w:r w:rsidRPr="001D7A43">
                <w:rPr>
                  <w:rFonts w:cs="Times New Roman"/>
                  <w:bCs/>
                  <w:szCs w:val="22"/>
                  <w:lang w:eastAsia="ar-SA"/>
                </w:rPr>
                <w:t xml:space="preserve"> </w:t>
              </w:r>
              <w:smartTag w:uri="urn:schemas-microsoft-com:office:smarttags" w:element="PlaceType">
                <w:r w:rsidRPr="001D7A43">
                  <w:rPr>
                    <w:rFonts w:cs="Times New Roman"/>
                    <w:bCs/>
                    <w:szCs w:val="22"/>
                    <w:lang w:eastAsia="ar-SA"/>
                  </w:rPr>
                  <w:t>Center</w:t>
                </w:r>
              </w:smartTag>
            </w:smartTag>
          </w:p>
        </w:tc>
        <w:tc>
          <w:tcPr>
            <w:tcW w:w="1110" w:type="dxa"/>
            <w:shd w:val="clear" w:color="auto" w:fill="auto"/>
            <w:vAlign w:val="center"/>
          </w:tcPr>
          <w:p w:rsidR="00154D79" w:rsidRPr="001D7A43" w:rsidRDefault="00154D79" w:rsidP="00BD3A96">
            <w:pPr>
              <w:pStyle w:val="BodyText"/>
              <w:jc w:val="center"/>
              <w:rPr>
                <w:rFonts w:cs="Times New Roman"/>
                <w:bCs/>
                <w:szCs w:val="22"/>
                <w:lang w:eastAsia="ar-SA"/>
              </w:rPr>
            </w:pPr>
            <w:r w:rsidRPr="001D7A43">
              <w:rPr>
                <w:rFonts w:cs="Times New Roman"/>
                <w:bCs/>
                <w:szCs w:val="22"/>
                <w:lang w:eastAsia="ar-SA"/>
              </w:rPr>
              <w:t>05 Days</w:t>
            </w:r>
          </w:p>
        </w:tc>
        <w:tc>
          <w:tcPr>
            <w:tcW w:w="3441" w:type="dxa"/>
            <w:shd w:val="clear" w:color="auto" w:fill="auto"/>
          </w:tcPr>
          <w:p w:rsidR="00154D79" w:rsidRPr="001D7A43" w:rsidRDefault="00154D79" w:rsidP="00BD3A96">
            <w:pPr>
              <w:pStyle w:val="BodyText"/>
              <w:rPr>
                <w:rFonts w:cs="Times New Roman"/>
                <w:bCs/>
                <w:szCs w:val="22"/>
                <w:lang w:eastAsia="ar-SA"/>
              </w:rPr>
            </w:pPr>
            <w:r w:rsidRPr="001D7A43">
              <w:rPr>
                <w:rFonts w:cs="Times New Roman"/>
                <w:bCs/>
                <w:szCs w:val="22"/>
                <w:lang w:eastAsia="ar-SA"/>
              </w:rPr>
              <w:t xml:space="preserve">General Section </w:t>
            </w:r>
          </w:p>
        </w:tc>
        <w:tc>
          <w:tcPr>
            <w:tcW w:w="1332" w:type="dxa"/>
            <w:shd w:val="clear" w:color="auto" w:fill="auto"/>
            <w:vAlign w:val="center"/>
          </w:tcPr>
          <w:p w:rsidR="00154D79" w:rsidRPr="001D7A43" w:rsidRDefault="00154D79" w:rsidP="00BD3A96">
            <w:pPr>
              <w:pStyle w:val="BodyText"/>
              <w:jc w:val="center"/>
              <w:rPr>
                <w:rFonts w:cs="Times New Roman"/>
                <w:bCs/>
                <w:szCs w:val="22"/>
                <w:lang w:eastAsia="ar-SA"/>
              </w:rPr>
            </w:pPr>
          </w:p>
        </w:tc>
      </w:tr>
    </w:tbl>
    <w:p w:rsidR="00154D79" w:rsidRPr="0061533E" w:rsidRDefault="00154D79" w:rsidP="00154D79">
      <w:pPr>
        <w:pStyle w:val="BodyText"/>
        <w:rPr>
          <w:rFonts w:cs="Times New Roman"/>
          <w:b/>
          <w:sz w:val="24"/>
          <w:szCs w:val="24"/>
          <w:lang w:eastAsia="ar-SA"/>
        </w:rPr>
      </w:pPr>
    </w:p>
    <w:p w:rsidR="00154D79" w:rsidRDefault="00154D79" w:rsidP="00DD1B71">
      <w:pPr>
        <w:pStyle w:val="BodyText"/>
        <w:rPr>
          <w:lang w:eastAsia="ar-SA"/>
        </w:rPr>
      </w:pPr>
    </w:p>
    <w:p w:rsidR="00154D79" w:rsidRDefault="00154D79" w:rsidP="00DD1B71">
      <w:pPr>
        <w:pStyle w:val="BodyText"/>
        <w:rPr>
          <w:lang w:eastAsia="ar-SA"/>
        </w:rPr>
      </w:pPr>
    </w:p>
    <w:p w:rsidR="00FD590C" w:rsidRPr="00DD1B71" w:rsidRDefault="00FD590C" w:rsidP="00DD1B71">
      <w:pPr>
        <w:pStyle w:val="BodyText"/>
        <w:rPr>
          <w:lang w:eastAsia="ar-SA"/>
        </w:rPr>
      </w:pPr>
    </w:p>
    <w:p w:rsidR="00E32DCA" w:rsidRDefault="00E32DCA" w:rsidP="00E32DCA">
      <w:pPr>
        <w:pStyle w:val="Heading2"/>
      </w:pPr>
      <w:bookmarkStart w:id="25" w:name="_Toc410293111"/>
      <w:r>
        <w:lastRenderedPageBreak/>
        <w:t>Build and Published Web Based MIS Software.</w:t>
      </w:r>
      <w:bookmarkEnd w:id="25"/>
    </w:p>
    <w:p w:rsidR="006049AD" w:rsidRPr="003E4607" w:rsidRDefault="0093437A" w:rsidP="006049AD">
      <w:pPr>
        <w:pStyle w:val="NormalWeb"/>
        <w:shd w:val="clear" w:color="auto" w:fill="FFFFFF"/>
        <w:spacing w:before="120" w:beforeAutospacing="0" w:after="120" w:afterAutospacing="0" w:line="336" w:lineRule="atLeast"/>
        <w:jc w:val="both"/>
        <w:rPr>
          <w:sz w:val="22"/>
          <w:szCs w:val="22"/>
        </w:rPr>
      </w:pPr>
      <w:r>
        <w:rPr>
          <w:sz w:val="22"/>
          <w:szCs w:val="22"/>
        </w:rPr>
        <w:t>Management Information S</w:t>
      </w:r>
      <w:r w:rsidR="006049AD" w:rsidRPr="003E4607">
        <w:rPr>
          <w:sz w:val="22"/>
          <w:szCs w:val="22"/>
        </w:rPr>
        <w:t>ystem</w:t>
      </w:r>
      <w:r w:rsidR="006049AD" w:rsidRPr="003E4607">
        <w:rPr>
          <w:rStyle w:val="apple-converted-space"/>
          <w:rFonts w:eastAsia="MS Gothic"/>
          <w:sz w:val="22"/>
          <w:szCs w:val="22"/>
        </w:rPr>
        <w:t> </w:t>
      </w:r>
      <w:r w:rsidR="006049AD" w:rsidRPr="003E4607">
        <w:rPr>
          <w:sz w:val="22"/>
          <w:szCs w:val="22"/>
        </w:rPr>
        <w:t>(MIS) provides information that organizations require to manage themselves efficie</w:t>
      </w:r>
      <w:r>
        <w:rPr>
          <w:sz w:val="22"/>
          <w:szCs w:val="22"/>
        </w:rPr>
        <w:t>ntly and effectively. MIS is</w:t>
      </w:r>
      <w:r w:rsidR="006049AD" w:rsidRPr="003E4607">
        <w:rPr>
          <w:sz w:val="22"/>
          <w:szCs w:val="22"/>
        </w:rPr>
        <w:t xml:space="preserve"> </w:t>
      </w:r>
      <w:r>
        <w:rPr>
          <w:sz w:val="22"/>
          <w:szCs w:val="22"/>
        </w:rPr>
        <w:t>a typical computer system</w:t>
      </w:r>
      <w:r w:rsidR="006049AD" w:rsidRPr="003E4607">
        <w:rPr>
          <w:sz w:val="22"/>
          <w:szCs w:val="22"/>
        </w:rPr>
        <w:t xml:space="preserve"> used for managing</w:t>
      </w:r>
      <w:r>
        <w:rPr>
          <w:sz w:val="22"/>
          <w:szCs w:val="22"/>
        </w:rPr>
        <w:t xml:space="preserve"> and analyzing data or information and producing documents in programed format. It is consist of five primary components, namely; (1) h</w:t>
      </w:r>
      <w:r w:rsidR="006049AD" w:rsidRPr="003E4607">
        <w:rPr>
          <w:sz w:val="22"/>
          <w:szCs w:val="22"/>
        </w:rPr>
        <w:t>ardware</w:t>
      </w:r>
      <w:r w:rsidR="006049AD">
        <w:rPr>
          <w:sz w:val="22"/>
          <w:szCs w:val="22"/>
        </w:rPr>
        <w:t xml:space="preserve">, </w:t>
      </w:r>
      <w:r>
        <w:rPr>
          <w:sz w:val="22"/>
          <w:szCs w:val="22"/>
        </w:rPr>
        <w:t>(2) s</w:t>
      </w:r>
      <w:r w:rsidR="006049AD" w:rsidRPr="003E4607">
        <w:rPr>
          <w:sz w:val="22"/>
          <w:szCs w:val="22"/>
        </w:rPr>
        <w:t>oftware</w:t>
      </w:r>
      <w:r w:rsidR="006049AD">
        <w:rPr>
          <w:sz w:val="22"/>
          <w:szCs w:val="22"/>
        </w:rPr>
        <w:t>,</w:t>
      </w:r>
      <w:r w:rsidR="006049AD" w:rsidRPr="003E4607">
        <w:rPr>
          <w:rStyle w:val="apple-converted-space"/>
          <w:rFonts w:eastAsia="MS Gothic"/>
          <w:sz w:val="22"/>
          <w:szCs w:val="22"/>
        </w:rPr>
        <w:t> </w:t>
      </w:r>
      <w:r>
        <w:rPr>
          <w:rStyle w:val="apple-converted-space"/>
          <w:rFonts w:eastAsia="MS Gothic"/>
          <w:sz w:val="22"/>
          <w:szCs w:val="22"/>
        </w:rPr>
        <w:t xml:space="preserve">(3) </w:t>
      </w:r>
      <w:r w:rsidR="006049AD" w:rsidRPr="0093437A">
        <w:rPr>
          <w:iCs/>
          <w:sz w:val="22"/>
          <w:szCs w:val="22"/>
        </w:rPr>
        <w:t>Data (information for decision making)</w:t>
      </w:r>
      <w:r w:rsidR="006049AD" w:rsidRPr="003E4607">
        <w:rPr>
          <w:i/>
          <w:iCs/>
          <w:sz w:val="22"/>
          <w:szCs w:val="22"/>
        </w:rPr>
        <w:t>,</w:t>
      </w:r>
      <w:r w:rsidR="006049AD" w:rsidRPr="003E4607">
        <w:rPr>
          <w:rStyle w:val="apple-converted-space"/>
          <w:rFonts w:eastAsia="MS Gothic"/>
          <w:sz w:val="22"/>
          <w:szCs w:val="22"/>
        </w:rPr>
        <w:t> </w:t>
      </w:r>
      <w:r>
        <w:rPr>
          <w:rStyle w:val="apple-converted-space"/>
          <w:rFonts w:eastAsia="MS Gothic"/>
          <w:sz w:val="22"/>
          <w:szCs w:val="22"/>
        </w:rPr>
        <w:t xml:space="preserve">(4) </w:t>
      </w:r>
      <w:r>
        <w:rPr>
          <w:sz w:val="22"/>
          <w:szCs w:val="22"/>
        </w:rPr>
        <w:t>p</w:t>
      </w:r>
      <w:r w:rsidR="006049AD" w:rsidRPr="003E4607">
        <w:rPr>
          <w:sz w:val="22"/>
          <w:szCs w:val="22"/>
        </w:rPr>
        <w:t>rocedures (design,</w:t>
      </w:r>
      <w:r w:rsidR="006049AD">
        <w:rPr>
          <w:sz w:val="22"/>
          <w:szCs w:val="22"/>
        </w:rPr>
        <w:t xml:space="preserve"> </w:t>
      </w:r>
      <w:r w:rsidR="006049AD" w:rsidRPr="003E4607">
        <w:rPr>
          <w:sz w:val="22"/>
          <w:szCs w:val="22"/>
        </w:rPr>
        <w:t>development and documentation), and People (individuals, groups, or organizations).</w:t>
      </w:r>
      <w:r w:rsidR="006049AD" w:rsidRPr="003E4607">
        <w:rPr>
          <w:rStyle w:val="apple-converted-space"/>
          <w:rFonts w:eastAsia="MS Gothic"/>
          <w:sz w:val="22"/>
          <w:szCs w:val="22"/>
        </w:rPr>
        <w:t> </w:t>
      </w:r>
      <w:r>
        <w:rPr>
          <w:rStyle w:val="apple-converted-space"/>
          <w:rFonts w:eastAsia="MS Gothic"/>
          <w:sz w:val="22"/>
          <w:szCs w:val="22"/>
        </w:rPr>
        <w:t xml:space="preserve">All type of information handled by CC should be </w:t>
      </w:r>
      <w:r w:rsidR="00F80872">
        <w:rPr>
          <w:rStyle w:val="apple-converted-space"/>
          <w:rFonts w:eastAsia="MS Gothic"/>
          <w:sz w:val="22"/>
          <w:szCs w:val="22"/>
        </w:rPr>
        <w:t xml:space="preserve">managed by </w:t>
      </w:r>
      <w:r>
        <w:rPr>
          <w:rStyle w:val="apple-converted-space"/>
          <w:rFonts w:eastAsia="MS Gothic"/>
          <w:sz w:val="22"/>
          <w:szCs w:val="22"/>
        </w:rPr>
        <w:t>MIS</w:t>
      </w:r>
      <w:r w:rsidR="00F80872">
        <w:rPr>
          <w:rStyle w:val="apple-converted-space"/>
          <w:rFonts w:eastAsia="MS Gothic"/>
          <w:sz w:val="22"/>
          <w:szCs w:val="22"/>
        </w:rPr>
        <w:t xml:space="preserve"> in future. The system is installed with financial and technical support of PCO</w:t>
      </w:r>
      <w:r>
        <w:rPr>
          <w:rStyle w:val="apple-converted-space"/>
          <w:rFonts w:eastAsia="MS Gothic"/>
          <w:sz w:val="22"/>
          <w:szCs w:val="22"/>
        </w:rPr>
        <w:t>s</w:t>
      </w:r>
      <w:r w:rsidR="00F80872">
        <w:rPr>
          <w:rStyle w:val="apple-converted-space"/>
          <w:rFonts w:eastAsia="MS Gothic"/>
          <w:sz w:val="22"/>
          <w:szCs w:val="22"/>
        </w:rPr>
        <w:t>. MCC manage the system, and officer in charge in each department operate it.</w:t>
      </w:r>
      <w:r w:rsidR="00F80872">
        <w:rPr>
          <w:sz w:val="22"/>
          <w:szCs w:val="22"/>
        </w:rPr>
        <w:t xml:space="preserve"> </w:t>
      </w:r>
      <w:r w:rsidR="00F80872" w:rsidRPr="003E4607">
        <w:rPr>
          <w:sz w:val="22"/>
          <w:szCs w:val="22"/>
        </w:rPr>
        <w:t xml:space="preserve"> </w:t>
      </w:r>
    </w:p>
    <w:p w:rsidR="00C420C8" w:rsidRDefault="00C420C8" w:rsidP="00FC097B">
      <w:pPr>
        <w:pStyle w:val="NormalWeb"/>
        <w:shd w:val="clear" w:color="auto" w:fill="FFFFFF"/>
        <w:spacing w:before="120" w:beforeAutospacing="0" w:after="120" w:afterAutospacing="0" w:line="336" w:lineRule="atLeast"/>
        <w:jc w:val="both"/>
        <w:rPr>
          <w:sz w:val="22"/>
          <w:szCs w:val="22"/>
        </w:rPr>
      </w:pPr>
    </w:p>
    <w:p w:rsidR="00FC097B" w:rsidRPr="003E4607" w:rsidRDefault="00F80872" w:rsidP="00FC097B">
      <w:pPr>
        <w:pStyle w:val="NormalWeb"/>
        <w:shd w:val="clear" w:color="auto" w:fill="FFFFFF"/>
        <w:spacing w:before="120" w:beforeAutospacing="0" w:after="120" w:afterAutospacing="0" w:line="336" w:lineRule="atLeast"/>
        <w:jc w:val="both"/>
        <w:rPr>
          <w:sz w:val="22"/>
          <w:szCs w:val="22"/>
        </w:rPr>
      </w:pPr>
      <w:r>
        <w:rPr>
          <w:sz w:val="22"/>
          <w:szCs w:val="22"/>
        </w:rPr>
        <w:t>Structure of MIS is depicted below;</w:t>
      </w:r>
    </w:p>
    <w:p w:rsidR="00FC097B" w:rsidRPr="00F80872" w:rsidRDefault="00FC097B" w:rsidP="00FC097B">
      <w:pPr>
        <w:rPr>
          <w:rFonts w:ascii="Tahoma" w:hAnsi="Tahoma" w:cs="Tahoma"/>
          <w:color w:val="000000"/>
          <w:sz w:val="18"/>
          <w:szCs w:val="18"/>
          <w:shd w:val="clear" w:color="auto" w:fill="FFFFFF"/>
        </w:rPr>
      </w:pPr>
    </w:p>
    <w:p w:rsidR="00FC097B" w:rsidRPr="00C420C8" w:rsidRDefault="00DA3CEC" w:rsidP="00FC097B">
      <w:pPr>
        <w:rPr>
          <w:color w:val="000000"/>
          <w:szCs w:val="22"/>
          <w:shd w:val="clear" w:color="auto" w:fill="FFFFFF"/>
        </w:rPr>
      </w:pPr>
      <w:r>
        <w:rPr>
          <w:noProof/>
          <w:color w:val="000000"/>
          <w:szCs w:val="22"/>
        </w:rPr>
        <w:pict>
          <v:rect id="_x0000_s1083" style="position:absolute;left:0;text-align:left;margin-left:5in;margin-top:158.95pt;width:90pt;height:27pt;z-index:251656704" fillcolor="#cfc">
            <v:textbox style="mso-next-textbox:#_x0000_s1083">
              <w:txbxContent>
                <w:p w:rsidR="008E3783" w:rsidRDefault="008E3783" w:rsidP="00FC097B">
                  <w:r>
                    <w:t xml:space="preserve">Trade License </w:t>
                  </w:r>
                </w:p>
              </w:txbxContent>
            </v:textbox>
          </v:rect>
        </w:pict>
      </w:r>
      <w:r>
        <w:rPr>
          <w:noProof/>
          <w:color w:val="000000"/>
          <w:szCs w:val="22"/>
        </w:rPr>
        <w:pict>
          <v:rect id="_x0000_s1084" style="position:absolute;left:0;text-align:left;margin-left:18pt;margin-top:41.95pt;width:81pt;height:27pt;z-index:251657728" fillcolor="#f60">
            <v:textbox style="mso-next-textbox:#_x0000_s1084">
              <w:txbxContent>
                <w:p w:rsidR="008E3783" w:rsidRDefault="008E3783" w:rsidP="00FC097B">
                  <w:pPr>
                    <w:jc w:val="center"/>
                  </w:pPr>
                  <w:r>
                    <w:t>HRM</w:t>
                  </w:r>
                </w:p>
              </w:txbxContent>
            </v:textbox>
          </v:rect>
        </w:pict>
      </w:r>
      <w:r w:rsidRPr="00DA3CEC">
        <w:rPr>
          <w:color w:val="000000"/>
          <w:szCs w:val="22"/>
          <w:shd w:val="clear" w:color="auto" w:fill="FFFFFF"/>
        </w:rPr>
      </w:r>
      <w:r>
        <w:rPr>
          <w:color w:val="000000"/>
          <w:szCs w:val="22"/>
          <w:shd w:val="clear" w:color="auto" w:fill="FFFFFF"/>
        </w:rPr>
        <w:pict>
          <v:group id="_x0000_s1056" editas="canvas" style="width:459pt;height:270pt;mso-position-horizontal-relative:char;mso-position-vertical-relative:line" coordorigin="1522,4546" coordsize="9180,540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1522;top:4546;width:9180;height:5400" o:preferrelative="f">
              <v:fill o:detectmouseclick="t"/>
              <v:path o:extrusionok="t" o:connecttype="none"/>
              <o:lock v:ext="edit" text="t"/>
            </v:shape>
            <v:oval id="_x0000_s1058" style="position:absolute;left:4762;top:5986;width:2339;height:1260" fillcolor="blue">
              <v:textbox style="mso-next-textbox:#_x0000_s1058">
                <w:txbxContent>
                  <w:p w:rsidR="008E3783" w:rsidRPr="00AB154F" w:rsidRDefault="008E3783" w:rsidP="00FC097B">
                    <w:pPr>
                      <w:shd w:val="clear" w:color="auto" w:fill="0000FF"/>
                      <w:jc w:val="center"/>
                      <w:rPr>
                        <w:b/>
                        <w:bCs/>
                        <w:color w:val="FFFFFF"/>
                      </w:rPr>
                    </w:pPr>
                    <w:r w:rsidRPr="00AB154F">
                      <w:rPr>
                        <w:b/>
                        <w:bCs/>
                        <w:color w:val="FFFFFF"/>
                      </w:rPr>
                      <w:t>City Corporation MIS</w:t>
                    </w:r>
                  </w:p>
                </w:txbxContent>
              </v:textbox>
            </v:oval>
            <v:line id="_x0000_s1059" style="position:absolute" from="6382,6706" to="8362,6707">
              <v:stroke endarrow="block"/>
            </v:line>
            <v:line id="_x0000_s1060" style="position:absolute" from="6742,7066" to="8722,7966">
              <v:stroke endarrow="block"/>
            </v:line>
            <v:line id="_x0000_s1061" style="position:absolute" from="6382,7246" to="7462,8506">
              <v:stroke endarrow="block"/>
            </v:line>
            <v:line id="_x0000_s1062" style="position:absolute" from="5662,7246" to="5662,8686">
              <v:stroke endarrow="block"/>
            </v:line>
            <v:line id="_x0000_s1063" style="position:absolute;flip:x" from="3682,6706" to="4762,6886">
              <v:stroke endarrow="block"/>
            </v:line>
            <v:line id="_x0000_s1064" style="position:absolute;flip:x y" from="4942,5266" to="5407,5986">
              <v:stroke endarrow="block"/>
            </v:line>
            <v:line id="_x0000_s1065" style="position:absolute;flip:x y" from="3502,5626" to="5123,6166">
              <v:stroke endarrow="block"/>
            </v:line>
            <v:rect id="_x0000_s1066" style="position:absolute;left:7462;top:8506;width:2160;height:720" fillcolor="#9cf">
              <v:textbox style="mso-next-textbox:#_x0000_s1066">
                <w:txbxContent>
                  <w:p w:rsidR="008E3783" w:rsidRDefault="008E3783" w:rsidP="00FC097B">
                    <w:pPr>
                      <w:jc w:val="center"/>
                    </w:pPr>
                    <w:r>
                      <w:t>Birth &amp; Death Registration</w:t>
                    </w:r>
                  </w:p>
                </w:txbxContent>
              </v:textbox>
            </v:rect>
            <v:rect id="_x0000_s1067" style="position:absolute;left:4582;top:8686;width:2160;height:720" fillcolor="#c9f">
              <v:textbox style="mso-next-textbox:#_x0000_s1067">
                <w:txbxContent>
                  <w:p w:rsidR="008E3783" w:rsidRDefault="008E3783" w:rsidP="00FC097B">
                    <w:pPr>
                      <w:jc w:val="center"/>
                    </w:pPr>
                    <w:r>
                      <w:t>Building Plan Permission</w:t>
                    </w:r>
                  </w:p>
                </w:txbxContent>
              </v:textbox>
            </v:rect>
            <v:rect id="_x0000_s1068" style="position:absolute;left:1882;top:7606;width:1800;height:1080" fillcolor="#396">
              <v:textbox style="mso-next-textbox:#_x0000_s1068">
                <w:txbxContent>
                  <w:p w:rsidR="008E3783" w:rsidRDefault="008E3783" w:rsidP="00FC097B">
                    <w:pPr>
                      <w:jc w:val="center"/>
                    </w:pPr>
                    <w:r>
                      <w:t>Non Motorized Vehicle Management</w:t>
                    </w:r>
                  </w:p>
                </w:txbxContent>
              </v:textbox>
            </v:rect>
            <v:line id="_x0000_s1069" style="position:absolute" from="6184,7246" to="7282,9586">
              <v:stroke endarrow="block"/>
            </v:line>
            <v:line id="_x0000_s1070" style="position:absolute;flip:x" from="3682,6886" to="4942,7606">
              <v:stroke endarrow="block"/>
            </v:line>
            <v:line id="_x0000_s1071" style="position:absolute;flip:x" from="3502,7066" to="5122,9226">
              <v:stroke endarrow="block"/>
            </v:line>
            <v:line id="_x0000_s1072" style="position:absolute;flip:y" from="6201,5266" to="6202,5986">
              <v:stroke endarrow="block"/>
            </v:line>
            <v:rect id="_x0000_s1073" style="position:absolute;left:7282;top:9474;width:1440;height:429" fillcolor="#936">
              <v:textbox style="mso-next-textbox:#_x0000_s1073">
                <w:txbxContent>
                  <w:p w:rsidR="008E3783" w:rsidRDefault="008E3783" w:rsidP="00FC097B">
                    <w:pPr>
                      <w:jc w:val="center"/>
                    </w:pPr>
                    <w:r>
                      <w:t>SMS</w:t>
                    </w:r>
                  </w:p>
                </w:txbxContent>
              </v:textbox>
            </v:rect>
            <v:rect id="_x0000_s1074" style="position:absolute;left:2062;top:9226;width:1440;height:609" fillcolor="fuchsia">
              <v:textbox style="mso-next-textbox:#_x0000_s1074">
                <w:txbxContent>
                  <w:p w:rsidR="008E3783" w:rsidRDefault="008E3783" w:rsidP="00FC097B">
                    <w:pPr>
                      <w:jc w:val="center"/>
                    </w:pPr>
                    <w:r>
                      <w:t>Inventory</w:t>
                    </w:r>
                  </w:p>
                </w:txbxContent>
              </v:textbox>
            </v:rect>
            <v:rect id="_x0000_s1075" style="position:absolute;left:1855;top:6594;width:1827;height:540" fillcolor="#9c0">
              <v:textbox style="mso-next-textbox:#_x0000_s1075">
                <w:txbxContent>
                  <w:p w:rsidR="008E3783" w:rsidRDefault="008E3783" w:rsidP="00FC097B">
                    <w:pPr>
                      <w:jc w:val="center"/>
                    </w:pPr>
                    <w:r>
                      <w:t>Health Section</w:t>
                    </w:r>
                  </w:p>
                </w:txbxContent>
              </v:textbox>
            </v:rect>
            <v:rect id="_x0000_s1076" style="position:absolute;left:2782;top:4614;width:2160;height:540" fillcolor="#cff">
              <v:textbox style="mso-next-textbox:#_x0000_s1076">
                <w:txbxContent>
                  <w:p w:rsidR="008E3783" w:rsidRDefault="008E3783" w:rsidP="00FC097B">
                    <w:pPr>
                      <w:jc w:val="center"/>
                    </w:pPr>
                    <w:r>
                      <w:t>E-Tender</w:t>
                    </w:r>
                  </w:p>
                </w:txbxContent>
              </v:textbox>
            </v:rect>
            <v:rect id="_x0000_s1077" style="position:absolute;left:8182;top:5626;width:2160;height:540" fillcolor="#fc9">
              <v:textbox style="mso-next-textbox:#_x0000_s1077">
                <w:txbxContent>
                  <w:p w:rsidR="008E3783" w:rsidRDefault="008E3783" w:rsidP="00FC097B">
                    <w:r>
                      <w:t xml:space="preserve">Tax Collection </w:t>
                    </w:r>
                  </w:p>
                </w:txbxContent>
              </v:textbox>
            </v:rect>
            <v:line id="_x0000_s1078" style="position:absolute;flip:y" from="7102,6166" to="8182,6526">
              <v:stroke endarrow="block"/>
            </v:line>
            <v:rect id="_x0000_s1079" style="position:absolute;left:8182;top:4726;width:1980;height:540" fillcolor="#f9c">
              <v:textbox style="mso-next-textbox:#_x0000_s1079">
                <w:txbxContent>
                  <w:p w:rsidR="008E3783" w:rsidRDefault="008E3783" w:rsidP="00FC097B">
                    <w:r>
                      <w:t xml:space="preserve">Tax Assessment </w:t>
                    </w:r>
                  </w:p>
                </w:txbxContent>
              </v:textbox>
            </v:rect>
            <v:rect id="_x0000_s1080" style="position:absolute;left:5302;top:4604;width:2160;height:601" fillcolor="#0cf">
              <v:textbox style="mso-next-textbox:#_x0000_s1080">
                <w:txbxContent>
                  <w:p w:rsidR="008E3783" w:rsidRDefault="008E3783" w:rsidP="00FC097B">
                    <w:pPr>
                      <w:jc w:val="center"/>
                    </w:pPr>
                    <w:r>
                      <w:t>Accounts</w:t>
                    </w:r>
                  </w:p>
                </w:txbxContent>
              </v:textbox>
            </v:rect>
            <v:line id="_x0000_s1081" style="position:absolute;flip:y" from="6742,5266" to="8182,6166">
              <v:stroke endarrow="block"/>
            </v:line>
            <v:rect id="_x0000_s1082" style="position:absolute;left:8362;top:6465;width:2340;height:540" fillcolor="#ff9">
              <v:textbox style="mso-next-textbox:#_x0000_s1082">
                <w:txbxContent>
                  <w:p w:rsidR="008E3783" w:rsidRDefault="008E3783" w:rsidP="00FC097B">
                    <w:pPr>
                      <w:jc w:val="center"/>
                    </w:pPr>
                    <w:r>
                      <w:t>Water Management</w:t>
                    </w:r>
                  </w:p>
                </w:txbxContent>
              </v:textbox>
            </v:rect>
            <w10:wrap type="none"/>
            <w10:anchorlock/>
          </v:group>
        </w:pict>
      </w:r>
    </w:p>
    <w:p w:rsidR="00FC097B" w:rsidRDefault="00FC097B" w:rsidP="006049AD">
      <w:pPr>
        <w:pStyle w:val="NormalWeb"/>
        <w:shd w:val="clear" w:color="auto" w:fill="FFFFFF"/>
        <w:spacing w:before="120" w:beforeAutospacing="0" w:after="120" w:afterAutospacing="0" w:line="336" w:lineRule="atLeast"/>
        <w:jc w:val="both"/>
        <w:rPr>
          <w:sz w:val="22"/>
          <w:szCs w:val="22"/>
        </w:rPr>
      </w:pPr>
    </w:p>
    <w:p w:rsidR="00F80872" w:rsidRPr="00BD3A96" w:rsidRDefault="00601DDE" w:rsidP="006049AD">
      <w:pPr>
        <w:pStyle w:val="NormalWeb"/>
        <w:shd w:val="clear" w:color="auto" w:fill="FFFFFF"/>
        <w:spacing w:before="120" w:beforeAutospacing="0" w:after="120" w:afterAutospacing="0" w:line="336" w:lineRule="atLeast"/>
        <w:jc w:val="both"/>
        <w:rPr>
          <w:rFonts w:eastAsia="MS Mincho"/>
          <w:sz w:val="22"/>
          <w:szCs w:val="22"/>
          <w:lang w:eastAsia="ja-JP"/>
        </w:rPr>
      </w:pPr>
      <w:r w:rsidRPr="00BD3A96">
        <w:rPr>
          <w:rFonts w:eastAsia="MS Mincho"/>
          <w:sz w:val="22"/>
          <w:szCs w:val="22"/>
          <w:lang w:eastAsia="ja-JP"/>
        </w:rPr>
        <w:t xml:space="preserve">With the financial and technical support of PCP, </w:t>
      </w:r>
      <w:r w:rsidR="00F80872" w:rsidRPr="00BD3A96">
        <w:rPr>
          <w:rFonts w:eastAsia="MS Mincho"/>
          <w:sz w:val="22"/>
          <w:szCs w:val="22"/>
          <w:lang w:eastAsia="ja-JP"/>
        </w:rPr>
        <w:t xml:space="preserve">CC </w:t>
      </w:r>
      <w:r w:rsidRPr="00BD3A96">
        <w:rPr>
          <w:rFonts w:eastAsia="MS Mincho"/>
          <w:sz w:val="22"/>
          <w:szCs w:val="22"/>
          <w:lang w:eastAsia="ja-JP"/>
        </w:rPr>
        <w:t xml:space="preserve">install MIS. CC need to </w:t>
      </w:r>
      <w:r w:rsidR="00F80872" w:rsidRPr="00BD3A96">
        <w:rPr>
          <w:rFonts w:eastAsia="MS Mincho"/>
          <w:sz w:val="22"/>
          <w:szCs w:val="22"/>
          <w:lang w:eastAsia="ja-JP"/>
        </w:rPr>
        <w:t>digitiz</w:t>
      </w:r>
      <w:r w:rsidRPr="00BD3A96">
        <w:rPr>
          <w:rFonts w:eastAsia="MS Mincho"/>
          <w:sz w:val="22"/>
          <w:szCs w:val="22"/>
          <w:lang w:eastAsia="ja-JP"/>
        </w:rPr>
        <w:t>e</w:t>
      </w:r>
      <w:r w:rsidR="00F80872" w:rsidRPr="00BD3A96">
        <w:rPr>
          <w:rFonts w:eastAsia="MS Mincho"/>
          <w:sz w:val="22"/>
          <w:szCs w:val="22"/>
          <w:lang w:eastAsia="ja-JP"/>
        </w:rPr>
        <w:t xml:space="preserve"> </w:t>
      </w:r>
      <w:r w:rsidRPr="00BD3A96">
        <w:rPr>
          <w:rFonts w:eastAsia="MS Mincho"/>
          <w:sz w:val="22"/>
          <w:szCs w:val="22"/>
          <w:lang w:eastAsia="ja-JP"/>
        </w:rPr>
        <w:t>and integrate data</w:t>
      </w:r>
      <w:r w:rsidR="00F80872" w:rsidRPr="00BD3A96">
        <w:rPr>
          <w:rFonts w:eastAsia="MS Mincho"/>
          <w:sz w:val="22"/>
          <w:szCs w:val="22"/>
          <w:lang w:eastAsia="ja-JP"/>
        </w:rPr>
        <w:t xml:space="preserve"> into MIS. CC make their effort to install at least one section every year.</w:t>
      </w:r>
    </w:p>
    <w:p w:rsidR="00F80872" w:rsidRDefault="00F80872" w:rsidP="006049AD">
      <w:pPr>
        <w:pStyle w:val="NormalWeb"/>
        <w:shd w:val="clear" w:color="auto" w:fill="FFFFFF"/>
        <w:spacing w:before="120" w:beforeAutospacing="0" w:after="120" w:afterAutospacing="0" w:line="336" w:lineRule="atLeast"/>
        <w:jc w:val="both"/>
        <w:rPr>
          <w:sz w:val="22"/>
          <w:szCs w:val="22"/>
        </w:rPr>
      </w:pPr>
    </w:p>
    <w:p w:rsidR="00E32DCA" w:rsidRDefault="00E32DCA" w:rsidP="00E32DCA">
      <w:pPr>
        <w:pStyle w:val="Heading2"/>
      </w:pPr>
      <w:bookmarkStart w:id="26" w:name="_Toc410293112"/>
      <w:r>
        <w:t>Established Dynamic Web Portal</w:t>
      </w:r>
      <w:r w:rsidR="00CE02DD">
        <w:t>.</w:t>
      </w:r>
      <w:bookmarkEnd w:id="26"/>
    </w:p>
    <w:p w:rsidR="00B51708" w:rsidRDefault="00B51708" w:rsidP="00B51708">
      <w:pPr>
        <w:autoSpaceDE w:val="0"/>
        <w:autoSpaceDN w:val="0"/>
        <w:adjustRightInd w:val="0"/>
        <w:rPr>
          <w:szCs w:val="22"/>
        </w:rPr>
      </w:pPr>
      <w:r w:rsidRPr="00802BCD">
        <w:rPr>
          <w:szCs w:val="22"/>
        </w:rPr>
        <w:t xml:space="preserve">To established e-Governance at the </w:t>
      </w:r>
      <w:r>
        <w:rPr>
          <w:szCs w:val="22"/>
        </w:rPr>
        <w:t xml:space="preserve">City Corporation </w:t>
      </w:r>
      <w:r w:rsidRPr="00802BCD">
        <w:rPr>
          <w:szCs w:val="22"/>
        </w:rPr>
        <w:t xml:space="preserve">level, the </w:t>
      </w:r>
      <w:r>
        <w:rPr>
          <w:szCs w:val="22"/>
        </w:rPr>
        <w:t>City Corporation</w:t>
      </w:r>
      <w:r w:rsidRPr="00802BCD">
        <w:rPr>
          <w:szCs w:val="22"/>
        </w:rPr>
        <w:t xml:space="preserve"> must have its own website. </w:t>
      </w:r>
      <w:r>
        <w:rPr>
          <w:szCs w:val="22"/>
        </w:rPr>
        <w:t xml:space="preserve">The web portal </w:t>
      </w:r>
      <w:r w:rsidR="00F80872">
        <w:rPr>
          <w:szCs w:val="22"/>
        </w:rPr>
        <w:t>may cover the following contents;</w:t>
      </w:r>
    </w:p>
    <w:p w:rsidR="00FD590C" w:rsidRDefault="00FD590C" w:rsidP="00B51708">
      <w:pPr>
        <w:autoSpaceDE w:val="0"/>
        <w:autoSpaceDN w:val="0"/>
        <w:adjustRightInd w:val="0"/>
        <w:rPr>
          <w:szCs w:val="22"/>
        </w:rPr>
      </w:pPr>
    </w:p>
    <w:p w:rsidR="00B51708" w:rsidRDefault="00B51708" w:rsidP="00B51708">
      <w:pPr>
        <w:autoSpaceDE w:val="0"/>
        <w:autoSpaceDN w:val="0"/>
        <w:adjustRightInd w:val="0"/>
        <w:rPr>
          <w:szCs w:val="22"/>
        </w:rPr>
      </w:pPr>
    </w:p>
    <w:p w:rsidR="00B51708" w:rsidRPr="00802BCD" w:rsidRDefault="00B51708" w:rsidP="00F80872">
      <w:pPr>
        <w:pStyle w:val="Heading4"/>
      </w:pPr>
      <w:r w:rsidRPr="00802BCD">
        <w:lastRenderedPageBreak/>
        <w:t>General information</w:t>
      </w:r>
    </w:p>
    <w:p w:rsidR="00B51708" w:rsidRPr="00802BCD" w:rsidRDefault="00B51708" w:rsidP="00F80872">
      <w:pPr>
        <w:numPr>
          <w:ilvl w:val="0"/>
          <w:numId w:val="32"/>
        </w:numPr>
        <w:autoSpaceDE w:val="0"/>
        <w:autoSpaceDN w:val="0"/>
        <w:adjustRightInd w:val="0"/>
        <w:rPr>
          <w:szCs w:val="22"/>
        </w:rPr>
      </w:pPr>
      <w:r w:rsidRPr="00802BCD">
        <w:rPr>
          <w:szCs w:val="22"/>
        </w:rPr>
        <w:t>Socio</w:t>
      </w:r>
      <w:r w:rsidR="00F80872">
        <w:rPr>
          <w:szCs w:val="22"/>
        </w:rPr>
        <w:t>-</w:t>
      </w:r>
      <w:r w:rsidRPr="00802BCD">
        <w:rPr>
          <w:szCs w:val="22"/>
        </w:rPr>
        <w:t>economic information</w:t>
      </w:r>
    </w:p>
    <w:p w:rsidR="00B51708" w:rsidRPr="00802BCD" w:rsidRDefault="00B51708" w:rsidP="00F80872">
      <w:pPr>
        <w:numPr>
          <w:ilvl w:val="0"/>
          <w:numId w:val="32"/>
        </w:numPr>
        <w:autoSpaceDE w:val="0"/>
        <w:autoSpaceDN w:val="0"/>
        <w:adjustRightInd w:val="0"/>
        <w:rPr>
          <w:szCs w:val="22"/>
        </w:rPr>
      </w:pPr>
      <w:r w:rsidRPr="00802BCD">
        <w:rPr>
          <w:szCs w:val="22"/>
        </w:rPr>
        <w:t>Geography</w:t>
      </w:r>
    </w:p>
    <w:p w:rsidR="00B51708" w:rsidRDefault="00B51708" w:rsidP="00F80872">
      <w:pPr>
        <w:numPr>
          <w:ilvl w:val="0"/>
          <w:numId w:val="32"/>
        </w:numPr>
        <w:autoSpaceDE w:val="0"/>
        <w:autoSpaceDN w:val="0"/>
        <w:adjustRightInd w:val="0"/>
        <w:rPr>
          <w:szCs w:val="22"/>
        </w:rPr>
      </w:pPr>
      <w:r w:rsidRPr="00802BCD">
        <w:rPr>
          <w:szCs w:val="22"/>
        </w:rPr>
        <w:t xml:space="preserve">Citizen </w:t>
      </w:r>
      <w:r w:rsidR="00163C0D" w:rsidRPr="00802BCD">
        <w:rPr>
          <w:szCs w:val="22"/>
        </w:rPr>
        <w:t>Charters</w:t>
      </w:r>
    </w:p>
    <w:p w:rsidR="00B51708" w:rsidRPr="00802BCD" w:rsidRDefault="00B51708" w:rsidP="00B51708">
      <w:pPr>
        <w:autoSpaceDE w:val="0"/>
        <w:autoSpaceDN w:val="0"/>
        <w:adjustRightInd w:val="0"/>
        <w:rPr>
          <w:szCs w:val="22"/>
        </w:rPr>
      </w:pPr>
    </w:p>
    <w:p w:rsidR="00B51708" w:rsidRPr="00802BCD" w:rsidRDefault="00B51708" w:rsidP="00F80872">
      <w:pPr>
        <w:pStyle w:val="Heading4"/>
      </w:pPr>
      <w:r w:rsidRPr="00802BCD">
        <w:t>Administration</w:t>
      </w:r>
    </w:p>
    <w:p w:rsidR="00B51708" w:rsidRPr="00802BCD" w:rsidRDefault="00F80872" w:rsidP="00F80872">
      <w:pPr>
        <w:numPr>
          <w:ilvl w:val="0"/>
          <w:numId w:val="33"/>
        </w:numPr>
        <w:autoSpaceDE w:val="0"/>
        <w:autoSpaceDN w:val="0"/>
        <w:adjustRightInd w:val="0"/>
        <w:rPr>
          <w:szCs w:val="22"/>
        </w:rPr>
      </w:pPr>
      <w:r>
        <w:rPr>
          <w:szCs w:val="22"/>
        </w:rPr>
        <w:t xml:space="preserve">Basic information of </w:t>
      </w:r>
      <w:r w:rsidR="00B51708" w:rsidRPr="00802BCD">
        <w:rPr>
          <w:szCs w:val="22"/>
        </w:rPr>
        <w:t>Mayor and Councilor</w:t>
      </w:r>
      <w:r>
        <w:rPr>
          <w:szCs w:val="22"/>
        </w:rPr>
        <w:t>s</w:t>
      </w:r>
    </w:p>
    <w:p w:rsidR="00B51708" w:rsidRPr="00802BCD" w:rsidRDefault="00F80872" w:rsidP="00F80872">
      <w:pPr>
        <w:numPr>
          <w:ilvl w:val="0"/>
          <w:numId w:val="33"/>
        </w:numPr>
        <w:autoSpaceDE w:val="0"/>
        <w:autoSpaceDN w:val="0"/>
        <w:adjustRightInd w:val="0"/>
        <w:rPr>
          <w:szCs w:val="22"/>
        </w:rPr>
      </w:pPr>
      <w:r>
        <w:rPr>
          <w:szCs w:val="22"/>
        </w:rPr>
        <w:t>Basic information of o</w:t>
      </w:r>
      <w:r w:rsidR="00B51708" w:rsidRPr="00802BCD">
        <w:rPr>
          <w:szCs w:val="22"/>
        </w:rPr>
        <w:t>fficers and staff</w:t>
      </w:r>
    </w:p>
    <w:p w:rsidR="00B51708" w:rsidRPr="00802BCD" w:rsidRDefault="00B51708" w:rsidP="00F80872">
      <w:pPr>
        <w:numPr>
          <w:ilvl w:val="0"/>
          <w:numId w:val="33"/>
        </w:numPr>
        <w:autoSpaceDE w:val="0"/>
        <w:autoSpaceDN w:val="0"/>
        <w:adjustRightInd w:val="0"/>
        <w:rPr>
          <w:szCs w:val="22"/>
        </w:rPr>
      </w:pPr>
      <w:r w:rsidRPr="00802BCD">
        <w:rPr>
          <w:szCs w:val="22"/>
        </w:rPr>
        <w:t>Organogram</w:t>
      </w:r>
      <w:r w:rsidR="00F80872">
        <w:rPr>
          <w:szCs w:val="22"/>
        </w:rPr>
        <w:t xml:space="preserve"> of CC</w:t>
      </w:r>
    </w:p>
    <w:p w:rsidR="00B51708" w:rsidRDefault="00B51708" w:rsidP="00B51708">
      <w:pPr>
        <w:autoSpaceDE w:val="0"/>
        <w:autoSpaceDN w:val="0"/>
        <w:adjustRightInd w:val="0"/>
        <w:rPr>
          <w:szCs w:val="22"/>
        </w:rPr>
      </w:pPr>
    </w:p>
    <w:p w:rsidR="00B51708" w:rsidRPr="00802BCD" w:rsidRDefault="00B51708" w:rsidP="00F80872">
      <w:pPr>
        <w:pStyle w:val="Heading4"/>
      </w:pPr>
      <w:r w:rsidRPr="00802BCD">
        <w:t>Service</w:t>
      </w:r>
    </w:p>
    <w:p w:rsidR="00B51708" w:rsidRPr="00802BCD" w:rsidRDefault="00B51708" w:rsidP="00F80872">
      <w:pPr>
        <w:numPr>
          <w:ilvl w:val="0"/>
          <w:numId w:val="34"/>
        </w:numPr>
        <w:autoSpaceDE w:val="0"/>
        <w:autoSpaceDN w:val="0"/>
        <w:adjustRightInd w:val="0"/>
        <w:rPr>
          <w:szCs w:val="22"/>
        </w:rPr>
      </w:pPr>
      <w:r w:rsidRPr="00802BCD">
        <w:rPr>
          <w:szCs w:val="22"/>
        </w:rPr>
        <w:t>Infrastructure</w:t>
      </w:r>
    </w:p>
    <w:p w:rsidR="00B51708" w:rsidRDefault="00B51708" w:rsidP="00F80872">
      <w:pPr>
        <w:numPr>
          <w:ilvl w:val="0"/>
          <w:numId w:val="34"/>
        </w:numPr>
        <w:autoSpaceDE w:val="0"/>
        <w:autoSpaceDN w:val="0"/>
        <w:adjustRightInd w:val="0"/>
        <w:rPr>
          <w:szCs w:val="22"/>
        </w:rPr>
      </w:pPr>
      <w:r w:rsidRPr="00802BCD">
        <w:rPr>
          <w:szCs w:val="22"/>
        </w:rPr>
        <w:t>Public service</w:t>
      </w:r>
    </w:p>
    <w:p w:rsidR="00B51708" w:rsidRPr="00802BCD" w:rsidRDefault="00B51708" w:rsidP="00B51708">
      <w:pPr>
        <w:autoSpaceDE w:val="0"/>
        <w:autoSpaceDN w:val="0"/>
        <w:adjustRightInd w:val="0"/>
        <w:rPr>
          <w:szCs w:val="22"/>
        </w:rPr>
      </w:pPr>
    </w:p>
    <w:p w:rsidR="00B51708" w:rsidRDefault="00C574B6" w:rsidP="00B51708">
      <w:pPr>
        <w:rPr>
          <w:szCs w:val="22"/>
        </w:rPr>
      </w:pPr>
      <w:r>
        <w:rPr>
          <w:szCs w:val="22"/>
        </w:rPr>
        <w:t>PCO provides necessary support to establish or upgrade web-portal, and necessary training for maintenance and up-date so that CC</w:t>
      </w:r>
      <w:r w:rsidR="00B51708" w:rsidRPr="00802BCD">
        <w:rPr>
          <w:szCs w:val="22"/>
        </w:rPr>
        <w:t xml:space="preserve"> </w:t>
      </w:r>
      <w:r>
        <w:rPr>
          <w:szCs w:val="22"/>
        </w:rPr>
        <w:t xml:space="preserve">will be able to </w:t>
      </w:r>
      <w:r w:rsidR="00B51708" w:rsidRPr="00802BCD">
        <w:rPr>
          <w:szCs w:val="22"/>
        </w:rPr>
        <w:t>maintain the website. The officer</w:t>
      </w:r>
      <w:r>
        <w:rPr>
          <w:szCs w:val="22"/>
        </w:rPr>
        <w:t xml:space="preserve">/staff in charge in MCC </w:t>
      </w:r>
      <w:r w:rsidR="00B51708" w:rsidRPr="00802BCD">
        <w:rPr>
          <w:szCs w:val="22"/>
        </w:rPr>
        <w:t>update</w:t>
      </w:r>
      <w:r>
        <w:rPr>
          <w:szCs w:val="22"/>
        </w:rPr>
        <w:t>s</w:t>
      </w:r>
      <w:r w:rsidR="00B51708" w:rsidRPr="00802BCD">
        <w:rPr>
          <w:szCs w:val="22"/>
        </w:rPr>
        <w:t xml:space="preserve"> the information of the website on a regular basis.</w:t>
      </w:r>
    </w:p>
    <w:p w:rsidR="001F07CC" w:rsidRPr="00802BCD" w:rsidRDefault="001F07CC" w:rsidP="00B51708">
      <w:pPr>
        <w:rPr>
          <w:szCs w:val="22"/>
        </w:rPr>
      </w:pPr>
    </w:p>
    <w:p w:rsidR="00E32DCA" w:rsidRDefault="00E32DCA" w:rsidP="00E32DCA">
      <w:pPr>
        <w:pStyle w:val="Heading2"/>
      </w:pPr>
      <w:bookmarkStart w:id="27" w:name="_Toc410293113"/>
      <w:r>
        <w:t>Established e-Services with SMS System</w:t>
      </w:r>
      <w:r w:rsidR="00CE02DD">
        <w:t>.</w:t>
      </w:r>
      <w:bookmarkEnd w:id="27"/>
    </w:p>
    <w:p w:rsidR="00642EB3" w:rsidRPr="00542497" w:rsidRDefault="00642EB3" w:rsidP="00642EB3">
      <w:pPr>
        <w:autoSpaceDE w:val="0"/>
        <w:autoSpaceDN w:val="0"/>
        <w:adjustRightInd w:val="0"/>
        <w:rPr>
          <w:szCs w:val="22"/>
        </w:rPr>
      </w:pPr>
      <w:r w:rsidRPr="00542497">
        <w:rPr>
          <w:szCs w:val="22"/>
        </w:rPr>
        <w:t xml:space="preserve">The use of Short Messaging Service (SMS) technology to enhance the access to and delivery of government services to benefit citizens, business partners, and government institutions is defined as </w:t>
      </w:r>
      <w:r w:rsidRPr="00542497">
        <w:rPr>
          <w:i/>
          <w:iCs/>
          <w:szCs w:val="22"/>
        </w:rPr>
        <w:t>SMS-based e-government</w:t>
      </w:r>
      <w:r w:rsidRPr="00542497">
        <w:rPr>
          <w:szCs w:val="22"/>
        </w:rPr>
        <w:t xml:space="preserve">. SMS-based e-government systems have enabled governments to communicate with and to provide a range of services for citizens, businesses and other government organizations through the SMS channel. </w:t>
      </w:r>
    </w:p>
    <w:p w:rsidR="00642EB3" w:rsidRDefault="00C574B6" w:rsidP="00642EB3">
      <w:pPr>
        <w:pStyle w:val="BodyText"/>
      </w:pPr>
      <w:r>
        <w:rPr>
          <w:rFonts w:hint="eastAsia"/>
        </w:rPr>
        <w:t xml:space="preserve">PCO assists CC to establish SMS system. </w:t>
      </w:r>
      <w:r>
        <w:t>Technical team provides training on operation for officer in charge. CC operate SMS system according to the operation manual.</w:t>
      </w:r>
    </w:p>
    <w:p w:rsidR="00642EB3" w:rsidRPr="00642EB3" w:rsidRDefault="00642EB3" w:rsidP="00642EB3">
      <w:pPr>
        <w:pStyle w:val="BodyText"/>
      </w:pPr>
    </w:p>
    <w:p w:rsidR="008E01E4" w:rsidRPr="008E01E4" w:rsidRDefault="008E01E4" w:rsidP="008E01E4">
      <w:pPr>
        <w:pStyle w:val="BodyText"/>
      </w:pPr>
    </w:p>
    <w:p w:rsidR="000D29D8" w:rsidRDefault="002B4117" w:rsidP="006954E1">
      <w:pPr>
        <w:pStyle w:val="Heading1"/>
        <w:spacing w:after="240"/>
      </w:pPr>
      <w:bookmarkStart w:id="28" w:name="_Toc410293114"/>
      <w:r w:rsidRPr="00251432">
        <w:t>Implementation Schedule</w:t>
      </w:r>
      <w:bookmarkEnd w:id="28"/>
    </w:p>
    <w:p w:rsidR="000B12D8" w:rsidRDefault="000B12D8" w:rsidP="00487744">
      <w:pPr>
        <w:pStyle w:val="BodyText"/>
        <w:numPr>
          <w:ilvl w:val="0"/>
          <w:numId w:val="35"/>
        </w:numPr>
      </w:pPr>
      <w:r>
        <w:rPr>
          <w:rFonts w:hint="eastAsia"/>
        </w:rPr>
        <w:t xml:space="preserve">Orientation for e-governance held by MCC: </w:t>
      </w:r>
      <w:r>
        <w:t>Immediately after MCC formation</w:t>
      </w:r>
    </w:p>
    <w:p w:rsidR="000B12D8" w:rsidRDefault="00487744" w:rsidP="00487744">
      <w:pPr>
        <w:pStyle w:val="BodyText"/>
        <w:numPr>
          <w:ilvl w:val="0"/>
          <w:numId w:val="35"/>
        </w:numPr>
      </w:pPr>
      <w:r>
        <w:t>IT base training program: by end of 1</w:t>
      </w:r>
      <w:r w:rsidRPr="00487744">
        <w:rPr>
          <w:vertAlign w:val="superscript"/>
        </w:rPr>
        <w:t>st</w:t>
      </w:r>
      <w:r>
        <w:t xml:space="preserve"> year</w:t>
      </w:r>
    </w:p>
    <w:p w:rsidR="00487744" w:rsidRDefault="00487744" w:rsidP="00487744">
      <w:pPr>
        <w:pStyle w:val="BodyText"/>
        <w:numPr>
          <w:ilvl w:val="0"/>
          <w:numId w:val="35"/>
        </w:numPr>
      </w:pPr>
      <w:r>
        <w:rPr>
          <w:rFonts w:hint="eastAsia"/>
        </w:rPr>
        <w:t>To develop web base MIS software with dynamic website and e-service: by end of 1</w:t>
      </w:r>
      <w:r w:rsidRPr="00487744">
        <w:rPr>
          <w:rFonts w:hint="eastAsia"/>
          <w:vertAlign w:val="superscript"/>
        </w:rPr>
        <w:t>st</w:t>
      </w:r>
      <w:r>
        <w:rPr>
          <w:rFonts w:hint="eastAsia"/>
        </w:rPr>
        <w:t xml:space="preserve"> </w:t>
      </w:r>
      <w:r>
        <w:t>year</w:t>
      </w:r>
    </w:p>
    <w:p w:rsidR="00487744" w:rsidRDefault="00487744" w:rsidP="00487744">
      <w:pPr>
        <w:pStyle w:val="BodyText"/>
        <w:numPr>
          <w:ilvl w:val="0"/>
          <w:numId w:val="35"/>
        </w:numPr>
      </w:pPr>
      <w:r>
        <w:t>T</w:t>
      </w:r>
      <w:r>
        <w:rPr>
          <w:rFonts w:hint="eastAsia"/>
        </w:rPr>
        <w:t xml:space="preserve">o </w:t>
      </w:r>
      <w:r>
        <w:t>set up potential area for e-governance: by end of 1</w:t>
      </w:r>
      <w:r w:rsidRPr="00487744">
        <w:rPr>
          <w:vertAlign w:val="superscript"/>
        </w:rPr>
        <w:t>st</w:t>
      </w:r>
      <w:r>
        <w:t xml:space="preserve"> year</w:t>
      </w:r>
    </w:p>
    <w:p w:rsidR="00487744" w:rsidRDefault="00487744" w:rsidP="00487744">
      <w:pPr>
        <w:pStyle w:val="BodyText"/>
        <w:numPr>
          <w:ilvl w:val="0"/>
          <w:numId w:val="35"/>
        </w:numPr>
      </w:pPr>
      <w:r>
        <w:t>Set up long term plan for e-governance: by end of 2</w:t>
      </w:r>
      <w:r w:rsidRPr="00487744">
        <w:rPr>
          <w:vertAlign w:val="superscript"/>
        </w:rPr>
        <w:t>nd</w:t>
      </w:r>
      <w:r>
        <w:t xml:space="preserve"> year</w:t>
      </w:r>
    </w:p>
    <w:p w:rsidR="00487744" w:rsidRDefault="00487744" w:rsidP="00487744">
      <w:pPr>
        <w:pStyle w:val="BodyText"/>
        <w:numPr>
          <w:ilvl w:val="0"/>
          <w:numId w:val="35"/>
        </w:numPr>
      </w:pPr>
      <w:r>
        <w:t>Exchange visit on e-governance between CCs: by end of 2</w:t>
      </w:r>
      <w:r w:rsidRPr="00487744">
        <w:rPr>
          <w:vertAlign w:val="superscript"/>
        </w:rPr>
        <w:t>nd</w:t>
      </w:r>
      <w:r>
        <w:t xml:space="preserve"> year</w:t>
      </w:r>
    </w:p>
    <w:p w:rsidR="000D29D8" w:rsidRDefault="000D29D8" w:rsidP="006954E1">
      <w:pPr>
        <w:pStyle w:val="BodyText"/>
      </w:pPr>
    </w:p>
    <w:p w:rsidR="00487744" w:rsidRPr="00D83959" w:rsidRDefault="002B4117" w:rsidP="008D1441">
      <w:pPr>
        <w:pStyle w:val="Heading1"/>
        <w:spacing w:after="240"/>
      </w:pPr>
      <w:bookmarkStart w:id="29" w:name="_Toc410293115"/>
      <w:r w:rsidRPr="00D83959">
        <w:t>Cost of Implementation (if necessary)</w:t>
      </w:r>
      <w:bookmarkEnd w:id="29"/>
    </w:p>
    <w:p w:rsidR="008D1441" w:rsidRPr="00D83959" w:rsidRDefault="00487744" w:rsidP="00487744">
      <w:pPr>
        <w:pStyle w:val="Heading1"/>
        <w:numPr>
          <w:ilvl w:val="0"/>
          <w:numId w:val="0"/>
        </w:numPr>
        <w:spacing w:after="240"/>
        <w:rPr>
          <w:rFonts w:ascii="Times New Roman" w:hAnsi="Times New Roman"/>
          <w:b w:val="0"/>
          <w:sz w:val="22"/>
        </w:rPr>
      </w:pPr>
      <w:bookmarkStart w:id="30" w:name="_Toc410293116"/>
      <w:r w:rsidRPr="00D83959">
        <w:rPr>
          <w:rFonts w:ascii="Times New Roman" w:hAnsi="Times New Roman"/>
          <w:b w:val="0"/>
          <w:sz w:val="22"/>
        </w:rPr>
        <w:t>Necessary equipment, software and trainings are provided by PCO.</w:t>
      </w:r>
      <w:bookmarkEnd w:id="30"/>
    </w:p>
    <w:p w:rsidR="00D83959" w:rsidRDefault="00D83959" w:rsidP="00D83959">
      <w:pPr>
        <w:pStyle w:val="BodyText"/>
        <w:rPr>
          <w:b/>
          <w:bCs/>
        </w:rPr>
      </w:pPr>
      <w:r w:rsidRPr="00D83959">
        <w:rPr>
          <w:b/>
          <w:bCs/>
        </w:rPr>
        <w:t>Indicative cost breakup of the activities at each CC for one year</w:t>
      </w:r>
      <w:r w:rsidR="00FD590C">
        <w:rPr>
          <w:b/>
          <w:bCs/>
        </w:rPr>
        <w:t xml:space="preserve"> is given below…</w:t>
      </w:r>
    </w:p>
    <w:p w:rsidR="00FD590C" w:rsidRDefault="00FD590C" w:rsidP="00D83959">
      <w:pPr>
        <w:pStyle w:val="BodyText"/>
        <w:rPr>
          <w:b/>
          <w:bCs/>
        </w:rPr>
      </w:pPr>
    </w:p>
    <w:p w:rsidR="00FD590C" w:rsidRDefault="00FD590C" w:rsidP="00D83959">
      <w:pPr>
        <w:pStyle w:val="BodyText"/>
        <w:rPr>
          <w:b/>
          <w:bCs/>
        </w:rPr>
      </w:pPr>
    </w:p>
    <w:p w:rsidR="00FD590C" w:rsidRDefault="00FD590C" w:rsidP="00D83959">
      <w:pPr>
        <w:pStyle w:val="BodyText"/>
        <w:rPr>
          <w:b/>
          <w:bCs/>
        </w:rPr>
      </w:pPr>
    </w:p>
    <w:p w:rsidR="00FD590C" w:rsidRDefault="00FD590C" w:rsidP="00D83959">
      <w:pPr>
        <w:pStyle w:val="BodyText"/>
        <w:rPr>
          <w:b/>
          <w:bCs/>
        </w:rPr>
      </w:pPr>
    </w:p>
    <w:p w:rsidR="00FD590C" w:rsidRDefault="00FD590C" w:rsidP="00D83959">
      <w:pPr>
        <w:pStyle w:val="BodyText"/>
        <w:rPr>
          <w:b/>
          <w:bCs/>
        </w:rPr>
      </w:pPr>
    </w:p>
    <w:p w:rsidR="00FD590C" w:rsidRDefault="00FD590C" w:rsidP="00D83959">
      <w:pPr>
        <w:pStyle w:val="BodyText"/>
        <w:ind w:left="540" w:hanging="540"/>
        <w:jc w:val="left"/>
      </w:pPr>
    </w:p>
    <w:tbl>
      <w:tblPr>
        <w:tblW w:w="10185" w:type="dxa"/>
        <w:tblInd w:w="-833" w:type="dxa"/>
        <w:tblLook w:val="04A0"/>
      </w:tblPr>
      <w:tblGrid>
        <w:gridCol w:w="486"/>
        <w:gridCol w:w="2499"/>
        <w:gridCol w:w="1170"/>
        <w:gridCol w:w="3060"/>
        <w:gridCol w:w="1224"/>
        <w:gridCol w:w="1746"/>
      </w:tblGrid>
      <w:tr w:rsidR="00FD590C" w:rsidRPr="00FD590C" w:rsidTr="00FD590C">
        <w:trPr>
          <w:trHeight w:val="585"/>
        </w:trPr>
        <w:tc>
          <w:tcPr>
            <w:tcW w:w="486" w:type="dxa"/>
            <w:tcBorders>
              <w:top w:val="single" w:sz="8" w:space="0" w:color="auto"/>
              <w:left w:val="single" w:sz="8" w:space="0" w:color="auto"/>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ar-SA"/>
              </w:rPr>
              <w:lastRenderedPageBreak/>
              <w:t>SL</w:t>
            </w:r>
          </w:p>
        </w:tc>
        <w:tc>
          <w:tcPr>
            <w:tcW w:w="2499" w:type="dxa"/>
            <w:tcBorders>
              <w:top w:val="single" w:sz="8" w:space="0" w:color="auto"/>
              <w:left w:val="nil"/>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ar-SA"/>
              </w:rPr>
              <w:t>Component</w:t>
            </w:r>
          </w:p>
        </w:tc>
        <w:tc>
          <w:tcPr>
            <w:tcW w:w="1170" w:type="dxa"/>
            <w:tcBorders>
              <w:top w:val="single" w:sz="8" w:space="0" w:color="auto"/>
              <w:left w:val="nil"/>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ar-SA"/>
              </w:rPr>
              <w:t>Period</w:t>
            </w:r>
          </w:p>
        </w:tc>
        <w:tc>
          <w:tcPr>
            <w:tcW w:w="3060" w:type="dxa"/>
            <w:tcBorders>
              <w:top w:val="single" w:sz="8" w:space="0" w:color="auto"/>
              <w:left w:val="nil"/>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ar-SA"/>
              </w:rPr>
              <w:t>Participate</w:t>
            </w:r>
          </w:p>
        </w:tc>
        <w:tc>
          <w:tcPr>
            <w:tcW w:w="1224" w:type="dxa"/>
            <w:tcBorders>
              <w:top w:val="single" w:sz="8" w:space="0" w:color="auto"/>
              <w:left w:val="nil"/>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en-US"/>
              </w:rPr>
              <w:t>Training Cost</w:t>
            </w:r>
            <w:r w:rsidRPr="00FD590C">
              <w:rPr>
                <w:rFonts w:eastAsia="Times New Roman"/>
                <w:b/>
                <w:bCs/>
                <w:color w:val="000000"/>
                <w:kern w:val="0"/>
                <w:szCs w:val="22"/>
                <w:lang w:eastAsia="en-US"/>
              </w:rPr>
              <w:br/>
              <w:t>for each CC</w:t>
            </w:r>
          </w:p>
        </w:tc>
        <w:tc>
          <w:tcPr>
            <w:tcW w:w="1746" w:type="dxa"/>
            <w:tcBorders>
              <w:top w:val="single" w:sz="8" w:space="0" w:color="auto"/>
              <w:left w:val="nil"/>
              <w:bottom w:val="single" w:sz="8" w:space="0" w:color="auto"/>
              <w:right w:val="single" w:sz="8" w:space="0" w:color="auto"/>
            </w:tcBorders>
            <w:shd w:val="clear" w:color="000000" w:fill="FFFF00"/>
            <w:vAlign w:val="center"/>
            <w:hideMark/>
          </w:tcPr>
          <w:p w:rsidR="00FD590C" w:rsidRPr="00FD590C" w:rsidRDefault="00FD590C" w:rsidP="00FD590C">
            <w:pPr>
              <w:widowControl/>
              <w:snapToGrid/>
              <w:jc w:val="center"/>
              <w:rPr>
                <w:rFonts w:eastAsia="Times New Roman"/>
                <w:b/>
                <w:bCs/>
                <w:color w:val="000000"/>
                <w:kern w:val="0"/>
                <w:szCs w:val="22"/>
                <w:lang w:eastAsia="en-US"/>
              </w:rPr>
            </w:pPr>
            <w:r w:rsidRPr="00FD590C">
              <w:rPr>
                <w:rFonts w:eastAsia="Times New Roman"/>
                <w:b/>
                <w:bCs/>
                <w:color w:val="000000"/>
                <w:kern w:val="0"/>
                <w:szCs w:val="22"/>
                <w:lang w:eastAsia="ar-SA"/>
              </w:rPr>
              <w:t>Remarks</w:t>
            </w:r>
          </w:p>
        </w:tc>
      </w:tr>
      <w:tr w:rsidR="00FD590C" w:rsidRPr="00FD590C" w:rsidTr="00FD590C">
        <w:trPr>
          <w:trHeight w:val="300"/>
        </w:trPr>
        <w:tc>
          <w:tcPr>
            <w:tcW w:w="486"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1</w:t>
            </w:r>
          </w:p>
        </w:tc>
        <w:tc>
          <w:tcPr>
            <w:tcW w:w="2499"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Basic Computer Training</w:t>
            </w:r>
          </w:p>
        </w:tc>
        <w:tc>
          <w:tcPr>
            <w:tcW w:w="1170"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10 Days</w:t>
            </w: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20 Participant each Batch </w:t>
            </w:r>
          </w:p>
        </w:tc>
        <w:tc>
          <w:tcPr>
            <w:tcW w:w="1224"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right"/>
              <w:rPr>
                <w:rFonts w:eastAsia="Times New Roman"/>
                <w:color w:val="000000"/>
                <w:kern w:val="0"/>
                <w:szCs w:val="22"/>
                <w:lang w:eastAsia="en-US"/>
              </w:rPr>
            </w:pPr>
            <w:r w:rsidRPr="00FD590C">
              <w:rPr>
                <w:rFonts w:eastAsia="Times New Roman"/>
                <w:color w:val="000000"/>
                <w:kern w:val="0"/>
                <w:szCs w:val="22"/>
                <w:lang w:eastAsia="en-US"/>
              </w:rPr>
              <w:t>224,500.00</w:t>
            </w:r>
          </w:p>
        </w:tc>
        <w:tc>
          <w:tcPr>
            <w:tcW w:w="1746"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Detail Cost break down is in the below</w:t>
            </w: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Tax Assessment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Tax Collection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Trade License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Water Billing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Engineering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Birth &amp; Death Registration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Market Section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00"/>
        </w:trPr>
        <w:tc>
          <w:tcPr>
            <w:tcW w:w="48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nil"/>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Town Information Services Center </w:t>
            </w:r>
          </w:p>
        </w:tc>
        <w:tc>
          <w:tcPr>
            <w:tcW w:w="1224"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vMerge/>
            <w:tcBorders>
              <w:top w:val="nil"/>
              <w:left w:val="single" w:sz="8" w:space="0" w:color="auto"/>
              <w:bottom w:val="single" w:sz="4" w:space="0" w:color="auto"/>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2499" w:type="dxa"/>
            <w:vMerge/>
            <w:tcBorders>
              <w:top w:val="nil"/>
              <w:left w:val="single" w:sz="8" w:space="0" w:color="auto"/>
              <w:bottom w:val="single" w:sz="4" w:space="0" w:color="auto"/>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170" w:type="dxa"/>
            <w:vMerge/>
            <w:tcBorders>
              <w:top w:val="nil"/>
              <w:left w:val="single" w:sz="8" w:space="0" w:color="auto"/>
              <w:bottom w:val="single" w:sz="4" w:space="0" w:color="auto"/>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3060" w:type="dxa"/>
            <w:tcBorders>
              <w:top w:val="nil"/>
              <w:left w:val="nil"/>
              <w:bottom w:val="single" w:sz="4" w:space="0" w:color="auto"/>
              <w:right w:val="single" w:sz="8" w:space="0" w:color="auto"/>
            </w:tcBorders>
            <w:shd w:val="clear" w:color="auto" w:fill="auto"/>
            <w:vAlign w:val="center"/>
            <w:hideMark/>
          </w:tcPr>
          <w:p w:rsidR="00FD590C" w:rsidRPr="00FD590C" w:rsidRDefault="00FD590C" w:rsidP="00FD590C">
            <w:pPr>
              <w:widowControl/>
              <w:snapToGrid/>
              <w:rPr>
                <w:rFonts w:ascii="Symbol" w:eastAsia="Times New Roman" w:hAnsi="Symbol" w:cs="Calibri"/>
                <w:color w:val="000000"/>
                <w:kern w:val="0"/>
                <w:szCs w:val="22"/>
                <w:lang w:eastAsia="en-US"/>
              </w:rPr>
            </w:pPr>
            <w:r w:rsidRPr="00FD590C">
              <w:rPr>
                <w:rFonts w:ascii="Symbol" w:eastAsia="Times New Roman" w:hAnsi="Symbol" w:cs="Calibri"/>
                <w:color w:val="000000"/>
                <w:kern w:val="0"/>
                <w:szCs w:val="22"/>
                <w:lang w:eastAsia="en-US"/>
              </w:rPr>
              <w:t></w:t>
            </w:r>
            <w:r w:rsidRPr="00FD590C">
              <w:rPr>
                <w:rFonts w:eastAsia="Times New Roman"/>
                <w:color w:val="000000"/>
                <w:kern w:val="0"/>
                <w:sz w:val="14"/>
                <w:szCs w:val="14"/>
                <w:lang w:eastAsia="en-US"/>
              </w:rPr>
              <w:t xml:space="preserve">         </w:t>
            </w:r>
            <w:r w:rsidRPr="00FD590C">
              <w:rPr>
                <w:rFonts w:eastAsia="Times New Roman"/>
                <w:color w:val="000000"/>
                <w:kern w:val="0"/>
                <w:szCs w:val="22"/>
                <w:lang w:eastAsia="en-US"/>
              </w:rPr>
              <w:t xml:space="preserve">Accounts Section </w:t>
            </w:r>
          </w:p>
        </w:tc>
        <w:tc>
          <w:tcPr>
            <w:tcW w:w="1224" w:type="dxa"/>
            <w:vMerge/>
            <w:tcBorders>
              <w:top w:val="nil"/>
              <w:left w:val="single" w:sz="8" w:space="0" w:color="auto"/>
              <w:bottom w:val="single" w:sz="4" w:space="0" w:color="auto"/>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c>
          <w:tcPr>
            <w:tcW w:w="1746" w:type="dxa"/>
            <w:vMerge/>
            <w:tcBorders>
              <w:top w:val="nil"/>
              <w:left w:val="single" w:sz="8" w:space="0" w:color="auto"/>
              <w:bottom w:val="single" w:sz="4" w:space="0" w:color="auto"/>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2</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Tax Assessment Software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05 days</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Tax Assessment Section </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These training will provided by the solution provider.</w:t>
            </w:r>
            <w:r>
              <w:rPr>
                <w:rFonts w:eastAsia="Times New Roman"/>
                <w:color w:val="000000"/>
                <w:kern w:val="0"/>
                <w:szCs w:val="22"/>
                <w:lang w:eastAsia="en-US"/>
              </w:rPr>
              <w:t xml:space="preserve"> </w:t>
            </w:r>
            <w:r w:rsidRPr="00FD590C">
              <w:rPr>
                <w:rFonts w:eastAsia="Times New Roman"/>
                <w:color w:val="000000"/>
                <w:kern w:val="0"/>
                <w:szCs w:val="22"/>
                <w:lang w:eastAsia="en-US"/>
              </w:rPr>
              <w:t>Cost is included with the respective solution Development Project</w:t>
            </w:r>
          </w:p>
        </w:tc>
      </w:tr>
      <w:tr w:rsidR="00FD590C" w:rsidRPr="00FD590C" w:rsidTr="00FD590C">
        <w:trPr>
          <w:trHeight w:val="3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3</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Tax Collection Section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 xml:space="preserve">05 Days </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Tax Collection Section </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4</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Water Billing Software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05 Days</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Water Supply Section </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5</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Trade License Software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05 Days</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Trade License Section </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6</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Market Management Software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05 Days</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Bazar Section </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7</w:t>
            </w:r>
          </w:p>
        </w:tc>
        <w:tc>
          <w:tcPr>
            <w:tcW w:w="2499" w:type="dxa"/>
            <w:tcBorders>
              <w:top w:val="single" w:sz="4" w:space="0" w:color="auto"/>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Birth &amp; Death Registration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03 Days</w:t>
            </w:r>
          </w:p>
        </w:tc>
        <w:tc>
          <w:tcPr>
            <w:tcW w:w="3060" w:type="dxa"/>
            <w:tcBorders>
              <w:top w:val="single" w:sz="4" w:space="0" w:color="auto"/>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Certificate Section </w:t>
            </w:r>
          </w:p>
        </w:tc>
        <w:tc>
          <w:tcPr>
            <w:tcW w:w="1224" w:type="dxa"/>
            <w:tcBorders>
              <w:top w:val="single" w:sz="4" w:space="0" w:color="auto"/>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single" w:sz="4" w:space="0" w:color="auto"/>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1515"/>
        </w:trPr>
        <w:tc>
          <w:tcPr>
            <w:tcW w:w="486" w:type="dxa"/>
            <w:tcBorders>
              <w:top w:val="nil"/>
              <w:left w:val="single" w:sz="8" w:space="0" w:color="auto"/>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8</w:t>
            </w:r>
          </w:p>
        </w:tc>
        <w:tc>
          <w:tcPr>
            <w:tcW w:w="2499"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Orientation </w:t>
            </w:r>
          </w:p>
        </w:tc>
        <w:tc>
          <w:tcPr>
            <w:tcW w:w="117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 xml:space="preserve">01 days </w:t>
            </w:r>
          </w:p>
        </w:tc>
        <w:tc>
          <w:tcPr>
            <w:tcW w:w="306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Mayor, Councilor, Chef Executive Officer, Secretary, Chef revenue officer, Superintending Engineer, Executive Engineer, Assistant Engineer, Urban Planner, IT Officer,       </w:t>
            </w:r>
          </w:p>
        </w:tc>
        <w:tc>
          <w:tcPr>
            <w:tcW w:w="1224"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right"/>
              <w:rPr>
                <w:rFonts w:eastAsia="Times New Roman"/>
                <w:color w:val="000000"/>
                <w:kern w:val="0"/>
                <w:szCs w:val="22"/>
                <w:lang w:eastAsia="en-US"/>
              </w:rPr>
            </w:pPr>
            <w:r w:rsidRPr="00FD590C">
              <w:rPr>
                <w:rFonts w:eastAsia="Times New Roman"/>
                <w:color w:val="000000"/>
                <w:kern w:val="0"/>
                <w:szCs w:val="22"/>
                <w:lang w:eastAsia="en-US"/>
              </w:rPr>
              <w:t>107,060.00</w:t>
            </w:r>
          </w:p>
        </w:tc>
        <w:tc>
          <w:tcPr>
            <w:tcW w:w="1746"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Detail Cost break down is in the below</w:t>
            </w:r>
          </w:p>
        </w:tc>
      </w:tr>
      <w:tr w:rsidR="00FD590C" w:rsidRPr="00FD590C" w:rsidTr="00FD590C">
        <w:trPr>
          <w:trHeight w:val="615"/>
        </w:trPr>
        <w:tc>
          <w:tcPr>
            <w:tcW w:w="486" w:type="dxa"/>
            <w:tcBorders>
              <w:top w:val="nil"/>
              <w:left w:val="single" w:sz="8" w:space="0" w:color="auto"/>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9</w:t>
            </w:r>
          </w:p>
        </w:tc>
        <w:tc>
          <w:tcPr>
            <w:tcW w:w="2499"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None Motorized Vehicle Management Software  </w:t>
            </w:r>
          </w:p>
        </w:tc>
        <w:tc>
          <w:tcPr>
            <w:tcW w:w="117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03 Days</w:t>
            </w:r>
          </w:p>
        </w:tc>
        <w:tc>
          <w:tcPr>
            <w:tcW w:w="306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Transport Section </w:t>
            </w:r>
          </w:p>
        </w:tc>
        <w:tc>
          <w:tcPr>
            <w:tcW w:w="1224"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val="restart"/>
            <w:tcBorders>
              <w:top w:val="nil"/>
              <w:left w:val="single" w:sz="8" w:space="0" w:color="auto"/>
              <w:bottom w:val="single" w:sz="8" w:space="0" w:color="000000"/>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These training will provided by the solution provider.</w:t>
            </w:r>
          </w:p>
        </w:tc>
      </w:tr>
      <w:tr w:rsidR="00FD590C" w:rsidRPr="00FD590C" w:rsidTr="00FD590C">
        <w:trPr>
          <w:trHeight w:val="615"/>
        </w:trPr>
        <w:tc>
          <w:tcPr>
            <w:tcW w:w="486" w:type="dxa"/>
            <w:tcBorders>
              <w:top w:val="nil"/>
              <w:left w:val="single" w:sz="8" w:space="0" w:color="auto"/>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10</w:t>
            </w:r>
          </w:p>
        </w:tc>
        <w:tc>
          <w:tcPr>
            <w:tcW w:w="2499"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left"/>
              <w:rPr>
                <w:rFonts w:eastAsia="Times New Roman"/>
                <w:color w:val="000000"/>
                <w:kern w:val="0"/>
                <w:szCs w:val="22"/>
                <w:lang w:eastAsia="en-US"/>
              </w:rPr>
            </w:pPr>
            <w:r w:rsidRPr="00FD590C">
              <w:rPr>
                <w:rFonts w:eastAsia="Times New Roman"/>
                <w:color w:val="000000"/>
                <w:kern w:val="0"/>
                <w:szCs w:val="22"/>
                <w:lang w:eastAsia="en-US"/>
              </w:rPr>
              <w:t xml:space="preserve">Town Information Service Center </w:t>
            </w:r>
          </w:p>
        </w:tc>
        <w:tc>
          <w:tcPr>
            <w:tcW w:w="117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jc w:val="center"/>
              <w:rPr>
                <w:rFonts w:eastAsia="Times New Roman"/>
                <w:color w:val="000000"/>
                <w:kern w:val="0"/>
                <w:szCs w:val="22"/>
                <w:lang w:eastAsia="en-US"/>
              </w:rPr>
            </w:pPr>
            <w:r w:rsidRPr="00FD590C">
              <w:rPr>
                <w:rFonts w:eastAsia="Times New Roman"/>
                <w:color w:val="000000"/>
                <w:kern w:val="0"/>
                <w:szCs w:val="22"/>
                <w:lang w:eastAsia="en-US"/>
              </w:rPr>
              <w:t>05 Days</w:t>
            </w:r>
          </w:p>
        </w:tc>
        <w:tc>
          <w:tcPr>
            <w:tcW w:w="3060"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xml:space="preserve">General Section </w:t>
            </w:r>
          </w:p>
        </w:tc>
        <w:tc>
          <w:tcPr>
            <w:tcW w:w="1224" w:type="dxa"/>
            <w:tcBorders>
              <w:top w:val="nil"/>
              <w:left w:val="nil"/>
              <w:bottom w:val="single" w:sz="8" w:space="0" w:color="auto"/>
              <w:right w:val="single" w:sz="8" w:space="0" w:color="auto"/>
            </w:tcBorders>
            <w:shd w:val="clear" w:color="auto" w:fill="auto"/>
            <w:vAlign w:val="center"/>
            <w:hideMark/>
          </w:tcPr>
          <w:p w:rsidR="00FD590C" w:rsidRPr="00FD590C" w:rsidRDefault="00FD590C" w:rsidP="00FD590C">
            <w:pPr>
              <w:widowControl/>
              <w:snapToGrid/>
              <w:rPr>
                <w:rFonts w:eastAsia="Times New Roman"/>
                <w:color w:val="000000"/>
                <w:kern w:val="0"/>
                <w:szCs w:val="22"/>
                <w:lang w:eastAsia="en-US"/>
              </w:rPr>
            </w:pPr>
            <w:r w:rsidRPr="00FD590C">
              <w:rPr>
                <w:rFonts w:eastAsia="Times New Roman"/>
                <w:color w:val="000000"/>
                <w:kern w:val="0"/>
                <w:szCs w:val="22"/>
                <w:lang w:eastAsia="en-US"/>
              </w:rPr>
              <w:t> </w:t>
            </w:r>
          </w:p>
        </w:tc>
        <w:tc>
          <w:tcPr>
            <w:tcW w:w="1746" w:type="dxa"/>
            <w:vMerge/>
            <w:tcBorders>
              <w:top w:val="nil"/>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eastAsia="Times New Roman"/>
                <w:color w:val="000000"/>
                <w:kern w:val="0"/>
                <w:szCs w:val="22"/>
                <w:lang w:eastAsia="en-US"/>
              </w:rPr>
            </w:pPr>
          </w:p>
        </w:tc>
      </w:tr>
      <w:tr w:rsidR="00FD590C" w:rsidRPr="00FD590C" w:rsidTr="00FD590C">
        <w:trPr>
          <w:trHeight w:val="315"/>
        </w:trPr>
        <w:tc>
          <w:tcPr>
            <w:tcW w:w="486" w:type="dxa"/>
            <w:tcBorders>
              <w:top w:val="nil"/>
              <w:left w:val="single" w:sz="8" w:space="0" w:color="auto"/>
              <w:bottom w:val="single" w:sz="8" w:space="0" w:color="auto"/>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2499" w:type="dxa"/>
            <w:tcBorders>
              <w:top w:val="nil"/>
              <w:left w:val="nil"/>
              <w:bottom w:val="single" w:sz="8" w:space="0" w:color="auto"/>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1170" w:type="dxa"/>
            <w:tcBorders>
              <w:top w:val="nil"/>
              <w:left w:val="nil"/>
              <w:bottom w:val="single" w:sz="8" w:space="0" w:color="auto"/>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3060" w:type="dxa"/>
            <w:tcBorders>
              <w:top w:val="nil"/>
              <w:left w:val="nil"/>
              <w:bottom w:val="single" w:sz="8" w:space="0" w:color="auto"/>
              <w:right w:val="nil"/>
            </w:tcBorders>
            <w:shd w:val="clear" w:color="auto" w:fill="auto"/>
            <w:noWrap/>
            <w:vAlign w:val="bottom"/>
            <w:hideMark/>
          </w:tcPr>
          <w:p w:rsidR="00FD590C" w:rsidRPr="00FD590C" w:rsidRDefault="00FD590C" w:rsidP="00FD590C">
            <w:pPr>
              <w:widowControl/>
              <w:snapToGrid/>
              <w:jc w:val="right"/>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Total Cost</w:t>
            </w:r>
          </w:p>
        </w:tc>
        <w:tc>
          <w:tcPr>
            <w:tcW w:w="1224"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331,560.00</w:t>
            </w:r>
          </w:p>
        </w:tc>
        <w:tc>
          <w:tcPr>
            <w:tcW w:w="1746"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r>
    </w:tbl>
    <w:p w:rsidR="00FD590C" w:rsidRDefault="00FD590C" w:rsidP="00D83959">
      <w:pPr>
        <w:pStyle w:val="BodyText"/>
        <w:ind w:left="540" w:hanging="540"/>
        <w:jc w:val="left"/>
      </w:pPr>
    </w:p>
    <w:p w:rsidR="00FD590C" w:rsidRPr="00A806A5" w:rsidRDefault="00A137DC" w:rsidP="00D83959">
      <w:pPr>
        <w:pStyle w:val="BodyText"/>
        <w:ind w:left="540" w:hanging="540"/>
        <w:jc w:val="left"/>
        <w:rPr>
          <w:b/>
        </w:rPr>
      </w:pPr>
      <w:r>
        <w:t xml:space="preserve">Note: Each </w:t>
      </w:r>
      <w:r w:rsidR="00A806A5" w:rsidRPr="00A806A5">
        <w:rPr>
          <w:b/>
        </w:rPr>
        <w:t xml:space="preserve">Push </w:t>
      </w:r>
      <w:r w:rsidRPr="00A806A5">
        <w:rPr>
          <w:b/>
        </w:rPr>
        <w:t>SMS</w:t>
      </w:r>
      <w:r>
        <w:t xml:space="preserve"> </w:t>
      </w:r>
      <w:r w:rsidR="00A806A5">
        <w:t xml:space="preserve">(information to send to city dwellers) </w:t>
      </w:r>
      <w:r>
        <w:t xml:space="preserve">cost will be </w:t>
      </w:r>
      <w:r w:rsidR="00A806A5" w:rsidRPr="00A806A5">
        <w:rPr>
          <w:b/>
        </w:rPr>
        <w:t>0</w:t>
      </w:r>
      <w:r w:rsidRPr="00A806A5">
        <w:rPr>
          <w:b/>
        </w:rPr>
        <w:t xml:space="preserve">.80 </w:t>
      </w:r>
      <w:r w:rsidR="00A806A5" w:rsidRPr="00A806A5">
        <w:rPr>
          <w:b/>
        </w:rPr>
        <w:t>Taka (Eighty Paisa)</w:t>
      </w:r>
      <w:r w:rsidRPr="00A806A5">
        <w:rPr>
          <w:b/>
        </w:rPr>
        <w:t xml:space="preserve"> </w:t>
      </w:r>
      <w:r w:rsidR="00A806A5">
        <w:t xml:space="preserve">including VAT and each </w:t>
      </w:r>
      <w:r w:rsidR="00A806A5" w:rsidRPr="00A806A5">
        <w:rPr>
          <w:b/>
        </w:rPr>
        <w:t>Pull SMS</w:t>
      </w:r>
      <w:r w:rsidR="00A806A5">
        <w:t xml:space="preserve"> (Reply to sender for specific quarry) will </w:t>
      </w:r>
      <w:r w:rsidR="00A806A5" w:rsidRPr="00A806A5">
        <w:rPr>
          <w:b/>
        </w:rPr>
        <w:t>1.20 Taka (One Taka Twenty Paisa)</w:t>
      </w: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D83959">
      <w:pPr>
        <w:pStyle w:val="BodyText"/>
        <w:ind w:left="540" w:hanging="540"/>
        <w:jc w:val="left"/>
      </w:pPr>
    </w:p>
    <w:p w:rsidR="00FD590C" w:rsidRDefault="00FD590C" w:rsidP="00FD590C">
      <w:pPr>
        <w:pStyle w:val="BodyText"/>
        <w:tabs>
          <w:tab w:val="left" w:pos="1275"/>
        </w:tabs>
        <w:jc w:val="left"/>
      </w:pPr>
    </w:p>
    <w:tbl>
      <w:tblPr>
        <w:tblW w:w="9915" w:type="dxa"/>
        <w:tblInd w:w="93" w:type="dxa"/>
        <w:tblLayout w:type="fixed"/>
        <w:tblLook w:val="04A0"/>
      </w:tblPr>
      <w:tblGrid>
        <w:gridCol w:w="2120"/>
        <w:gridCol w:w="1505"/>
        <w:gridCol w:w="969"/>
        <w:gridCol w:w="850"/>
        <w:gridCol w:w="1535"/>
        <w:gridCol w:w="1252"/>
        <w:gridCol w:w="704"/>
        <w:gridCol w:w="980"/>
      </w:tblGrid>
      <w:tr w:rsidR="008B3DF1" w:rsidRPr="008B3DF1" w:rsidTr="008B3DF1">
        <w:trPr>
          <w:trHeight w:val="315"/>
        </w:trPr>
        <w:tc>
          <w:tcPr>
            <w:tcW w:w="9915" w:type="dxa"/>
            <w:gridSpan w:val="8"/>
            <w:tcBorders>
              <w:top w:val="nil"/>
              <w:left w:val="nil"/>
              <w:bottom w:val="nil"/>
              <w:right w:val="nil"/>
            </w:tcBorders>
            <w:shd w:val="clear" w:color="auto" w:fill="auto"/>
            <w:vAlign w:val="center"/>
            <w:hideMark/>
          </w:tcPr>
          <w:p w:rsidR="008B3DF1" w:rsidRPr="00DB6F77" w:rsidRDefault="008B3DF1" w:rsidP="00DB6F77">
            <w:pPr>
              <w:pStyle w:val="Heading2"/>
            </w:pPr>
            <w:bookmarkStart w:id="31" w:name="_Toc410293117"/>
            <w:r w:rsidRPr="00DB6F77">
              <w:t xml:space="preserve">Basic Computer Training </w:t>
            </w:r>
            <w:r w:rsidR="00FD590C" w:rsidRPr="00DB6F77">
              <w:t xml:space="preserve">Cost </w:t>
            </w:r>
            <w:r w:rsidRPr="00DB6F77">
              <w:t xml:space="preserve">for </w:t>
            </w:r>
            <w:r w:rsidR="000D3EC7" w:rsidRPr="00DB6F77">
              <w:t>Officer &amp;</w:t>
            </w:r>
            <w:r w:rsidR="00DB6F77" w:rsidRPr="00DB6F77">
              <w:t xml:space="preserve"> Staff</w:t>
            </w:r>
            <w:r w:rsidRPr="00DB6F77">
              <w:t xml:space="preserve"> of City Corporation</w:t>
            </w:r>
            <w:bookmarkEnd w:id="31"/>
          </w:p>
        </w:tc>
      </w:tr>
      <w:tr w:rsidR="00537933" w:rsidRPr="008B3DF1" w:rsidTr="008B3DF1">
        <w:trPr>
          <w:gridAfter w:val="1"/>
          <w:wAfter w:w="980" w:type="dxa"/>
          <w:trHeight w:val="300"/>
        </w:trPr>
        <w:tc>
          <w:tcPr>
            <w:tcW w:w="2120"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left"/>
              <w:rPr>
                <w:rFonts w:ascii="Arial" w:eastAsia="Times New Roman" w:hAnsi="Arial" w:cs="Arial"/>
                <w:kern w:val="0"/>
                <w:sz w:val="18"/>
                <w:szCs w:val="18"/>
                <w:lang w:eastAsia="en-US"/>
              </w:rPr>
            </w:pPr>
            <w:r w:rsidRPr="008B3DF1">
              <w:rPr>
                <w:rFonts w:ascii="Arial" w:eastAsia="Times New Roman" w:hAnsi="Arial" w:cs="Arial"/>
                <w:kern w:val="0"/>
                <w:sz w:val="18"/>
                <w:szCs w:val="18"/>
                <w:lang w:eastAsia="en-US"/>
              </w:rPr>
              <w:t>Number of Participants</w:t>
            </w:r>
          </w:p>
        </w:tc>
        <w:tc>
          <w:tcPr>
            <w:tcW w:w="1505" w:type="dxa"/>
            <w:tcBorders>
              <w:top w:val="nil"/>
              <w:left w:val="nil"/>
              <w:bottom w:val="nil"/>
              <w:right w:val="nil"/>
            </w:tcBorders>
            <w:shd w:val="clear" w:color="auto" w:fill="auto"/>
            <w:noWrap/>
            <w:vAlign w:val="center"/>
            <w:hideMark/>
          </w:tcPr>
          <w:p w:rsidR="00537933" w:rsidRPr="008B3DF1" w:rsidRDefault="00537933" w:rsidP="008B3DF1">
            <w:pPr>
              <w:widowControl/>
              <w:snapToGrid/>
              <w:rPr>
                <w:rFonts w:ascii="Arial" w:eastAsia="Times New Roman" w:hAnsi="Arial" w:cs="Arial"/>
                <w:kern w:val="0"/>
                <w:sz w:val="18"/>
                <w:szCs w:val="18"/>
                <w:lang w:eastAsia="en-US"/>
              </w:rPr>
            </w:pPr>
            <w:r w:rsidRPr="008B3DF1">
              <w:rPr>
                <w:rFonts w:ascii="Arial" w:eastAsia="Times New Roman" w:hAnsi="Arial" w:cs="Arial"/>
                <w:kern w:val="0"/>
                <w:sz w:val="18"/>
                <w:szCs w:val="18"/>
                <w:lang w:eastAsia="en-US"/>
              </w:rPr>
              <w:t>:  20 Nos</w:t>
            </w:r>
          </w:p>
        </w:tc>
        <w:tc>
          <w:tcPr>
            <w:tcW w:w="969"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18"/>
                <w:szCs w:val="18"/>
                <w:lang w:eastAsia="en-US"/>
              </w:rPr>
            </w:pPr>
          </w:p>
        </w:tc>
        <w:tc>
          <w:tcPr>
            <w:tcW w:w="850"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20"/>
                <w:szCs w:val="20"/>
                <w:lang w:eastAsia="en-US"/>
              </w:rPr>
            </w:pPr>
          </w:p>
        </w:tc>
        <w:tc>
          <w:tcPr>
            <w:tcW w:w="1535"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20"/>
                <w:szCs w:val="20"/>
                <w:lang w:eastAsia="en-US"/>
              </w:rPr>
            </w:pPr>
          </w:p>
        </w:tc>
        <w:tc>
          <w:tcPr>
            <w:tcW w:w="1252"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b/>
                <w:bCs/>
                <w:kern w:val="0"/>
                <w:sz w:val="20"/>
                <w:szCs w:val="20"/>
                <w:lang w:eastAsia="en-US"/>
              </w:rPr>
            </w:pPr>
          </w:p>
        </w:tc>
        <w:tc>
          <w:tcPr>
            <w:tcW w:w="704"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b/>
                <w:bCs/>
                <w:kern w:val="0"/>
                <w:sz w:val="20"/>
                <w:szCs w:val="20"/>
                <w:lang w:eastAsia="en-US"/>
              </w:rPr>
            </w:pPr>
          </w:p>
        </w:tc>
      </w:tr>
      <w:tr w:rsidR="00537933" w:rsidRPr="008B3DF1" w:rsidTr="008B3DF1">
        <w:trPr>
          <w:gridAfter w:val="1"/>
          <w:wAfter w:w="980" w:type="dxa"/>
          <w:trHeight w:val="300"/>
        </w:trPr>
        <w:tc>
          <w:tcPr>
            <w:tcW w:w="2120"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left"/>
              <w:rPr>
                <w:rFonts w:ascii="Arial" w:eastAsia="Times New Roman" w:hAnsi="Arial" w:cs="Arial"/>
                <w:kern w:val="0"/>
                <w:sz w:val="18"/>
                <w:szCs w:val="18"/>
                <w:lang w:eastAsia="en-US"/>
              </w:rPr>
            </w:pPr>
            <w:r w:rsidRPr="008B3DF1">
              <w:rPr>
                <w:rFonts w:ascii="Arial" w:eastAsia="Times New Roman" w:hAnsi="Arial" w:cs="Arial"/>
                <w:kern w:val="0"/>
                <w:sz w:val="18"/>
                <w:szCs w:val="18"/>
                <w:lang w:eastAsia="en-US"/>
              </w:rPr>
              <w:t>Category of Participants</w:t>
            </w:r>
          </w:p>
        </w:tc>
        <w:tc>
          <w:tcPr>
            <w:tcW w:w="6815" w:type="dxa"/>
            <w:gridSpan w:val="6"/>
            <w:tcBorders>
              <w:top w:val="nil"/>
              <w:left w:val="nil"/>
              <w:bottom w:val="nil"/>
              <w:right w:val="nil"/>
            </w:tcBorders>
            <w:shd w:val="clear" w:color="auto" w:fill="auto"/>
            <w:noWrap/>
            <w:vAlign w:val="center"/>
            <w:hideMark/>
          </w:tcPr>
          <w:p w:rsidR="00537933" w:rsidRPr="008B3DF1" w:rsidRDefault="00537933" w:rsidP="008B3DF1">
            <w:pPr>
              <w:widowControl/>
              <w:snapToGrid/>
              <w:ind w:left="137" w:hanging="137"/>
              <w:jc w:val="left"/>
              <w:rPr>
                <w:rFonts w:ascii="Arial" w:eastAsia="Times New Roman" w:hAnsi="Arial" w:cs="Arial"/>
                <w:kern w:val="0"/>
                <w:sz w:val="20"/>
                <w:szCs w:val="20"/>
                <w:lang w:eastAsia="en-US"/>
              </w:rPr>
            </w:pPr>
            <w:r w:rsidRPr="008B3DF1">
              <w:rPr>
                <w:rFonts w:ascii="Arial" w:eastAsia="Times New Roman" w:hAnsi="Arial" w:cs="Arial"/>
                <w:kern w:val="0"/>
                <w:sz w:val="20"/>
                <w:szCs w:val="20"/>
                <w:lang w:eastAsia="en-US"/>
              </w:rPr>
              <w:t xml:space="preserve">: SAE and staff of Tax collection and assessment  Accounts , Trade </w:t>
            </w:r>
            <w:r>
              <w:rPr>
                <w:rFonts w:ascii="Arial" w:eastAsia="Times New Roman" w:hAnsi="Arial" w:cs="Arial"/>
                <w:kern w:val="0"/>
                <w:sz w:val="20"/>
                <w:szCs w:val="20"/>
                <w:lang w:eastAsia="en-US"/>
              </w:rPr>
              <w:t xml:space="preserve">                        </w:t>
            </w:r>
            <w:r w:rsidRPr="008B3DF1">
              <w:rPr>
                <w:rFonts w:ascii="Arial" w:eastAsia="Times New Roman" w:hAnsi="Arial" w:cs="Arial"/>
                <w:kern w:val="0"/>
                <w:sz w:val="20"/>
                <w:szCs w:val="20"/>
                <w:lang w:eastAsia="en-US"/>
              </w:rPr>
              <w:t>License and General Section</w:t>
            </w:r>
          </w:p>
        </w:tc>
      </w:tr>
      <w:tr w:rsidR="00537933" w:rsidRPr="008B3DF1" w:rsidTr="008B3DF1">
        <w:trPr>
          <w:gridAfter w:val="1"/>
          <w:wAfter w:w="980" w:type="dxa"/>
          <w:trHeight w:val="390"/>
        </w:trPr>
        <w:tc>
          <w:tcPr>
            <w:tcW w:w="2120"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left"/>
              <w:rPr>
                <w:rFonts w:ascii="Arial" w:eastAsia="Times New Roman" w:hAnsi="Arial" w:cs="Arial"/>
                <w:kern w:val="0"/>
                <w:sz w:val="18"/>
                <w:szCs w:val="18"/>
                <w:lang w:eastAsia="en-US"/>
              </w:rPr>
            </w:pPr>
            <w:r w:rsidRPr="008B3DF1">
              <w:rPr>
                <w:rFonts w:ascii="Arial" w:eastAsia="Times New Roman" w:hAnsi="Arial" w:cs="Arial"/>
                <w:kern w:val="0"/>
                <w:sz w:val="18"/>
                <w:szCs w:val="18"/>
                <w:lang w:eastAsia="en-US"/>
              </w:rPr>
              <w:t>Duration</w:t>
            </w:r>
          </w:p>
        </w:tc>
        <w:tc>
          <w:tcPr>
            <w:tcW w:w="1505" w:type="dxa"/>
            <w:tcBorders>
              <w:top w:val="nil"/>
              <w:left w:val="nil"/>
              <w:bottom w:val="nil"/>
              <w:right w:val="nil"/>
            </w:tcBorders>
            <w:shd w:val="clear" w:color="auto" w:fill="auto"/>
            <w:noWrap/>
            <w:vAlign w:val="center"/>
            <w:hideMark/>
          </w:tcPr>
          <w:p w:rsidR="00537933" w:rsidRPr="008B3DF1" w:rsidRDefault="00537933" w:rsidP="008B3DF1">
            <w:pPr>
              <w:widowControl/>
              <w:snapToGrid/>
              <w:rPr>
                <w:rFonts w:ascii="Arial" w:eastAsia="Times New Roman" w:hAnsi="Arial" w:cs="Arial"/>
                <w:kern w:val="0"/>
                <w:sz w:val="20"/>
                <w:szCs w:val="20"/>
                <w:lang w:eastAsia="en-US"/>
              </w:rPr>
            </w:pPr>
            <w:r w:rsidRPr="008B3DF1">
              <w:rPr>
                <w:rFonts w:ascii="Arial" w:eastAsia="Times New Roman" w:hAnsi="Arial" w:cs="Arial"/>
                <w:kern w:val="0"/>
                <w:sz w:val="20"/>
                <w:szCs w:val="20"/>
                <w:lang w:eastAsia="en-US"/>
              </w:rPr>
              <w:t>: 5 (Five) days</w:t>
            </w:r>
          </w:p>
        </w:tc>
        <w:tc>
          <w:tcPr>
            <w:tcW w:w="969"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18"/>
                <w:szCs w:val="18"/>
                <w:lang w:eastAsia="en-US"/>
              </w:rPr>
            </w:pPr>
          </w:p>
        </w:tc>
        <w:tc>
          <w:tcPr>
            <w:tcW w:w="850" w:type="dxa"/>
            <w:tcBorders>
              <w:top w:val="nil"/>
              <w:left w:val="nil"/>
              <w:bottom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20"/>
                <w:szCs w:val="20"/>
                <w:lang w:eastAsia="en-US"/>
              </w:rPr>
            </w:pPr>
            <w:r w:rsidRPr="008B3DF1">
              <w:rPr>
                <w:rFonts w:ascii="Arial" w:eastAsia="Times New Roman" w:hAnsi="Arial" w:cs="Arial"/>
                <w:kern w:val="0"/>
                <w:sz w:val="20"/>
                <w:szCs w:val="20"/>
                <w:lang w:eastAsia="en-US"/>
              </w:rPr>
              <w:t>Venue:</w:t>
            </w:r>
          </w:p>
        </w:tc>
        <w:tc>
          <w:tcPr>
            <w:tcW w:w="1535" w:type="dxa"/>
            <w:tcBorders>
              <w:left w:val="nil"/>
              <w:right w:val="nil"/>
            </w:tcBorders>
            <w:shd w:val="clear" w:color="auto" w:fill="auto"/>
            <w:noWrap/>
            <w:vAlign w:val="center"/>
            <w:hideMark/>
          </w:tcPr>
          <w:p w:rsidR="00537933" w:rsidRPr="008B3DF1" w:rsidRDefault="00537933" w:rsidP="008B3DF1">
            <w:pPr>
              <w:widowControl/>
              <w:snapToGrid/>
              <w:jc w:val="center"/>
              <w:rPr>
                <w:rFonts w:ascii="Arial" w:eastAsia="Times New Roman" w:hAnsi="Arial" w:cs="Arial"/>
                <w:kern w:val="0"/>
                <w:sz w:val="18"/>
                <w:szCs w:val="18"/>
                <w:lang w:eastAsia="en-US"/>
              </w:rPr>
            </w:pPr>
            <w:r w:rsidRPr="008B3DF1">
              <w:rPr>
                <w:rFonts w:ascii="Arial" w:eastAsia="Times New Roman" w:hAnsi="Arial" w:cs="Arial"/>
                <w:kern w:val="0"/>
                <w:sz w:val="18"/>
                <w:szCs w:val="18"/>
                <w:lang w:eastAsia="en-US"/>
              </w:rPr>
              <w:t>City Corporation</w:t>
            </w:r>
          </w:p>
        </w:tc>
        <w:tc>
          <w:tcPr>
            <w:tcW w:w="1252" w:type="dxa"/>
            <w:tcBorders>
              <w:left w:val="nil"/>
              <w:right w:val="nil"/>
            </w:tcBorders>
            <w:shd w:val="clear" w:color="auto" w:fill="auto"/>
            <w:noWrap/>
            <w:vAlign w:val="center"/>
            <w:hideMark/>
          </w:tcPr>
          <w:p w:rsidR="00537933" w:rsidRPr="008B3DF1" w:rsidRDefault="00537933" w:rsidP="008B3DF1">
            <w:pPr>
              <w:widowControl/>
              <w:snapToGrid/>
              <w:jc w:val="center"/>
              <w:rPr>
                <w:rFonts w:ascii="Calibri" w:eastAsia="Times New Roman" w:hAnsi="Calibri" w:cs="Calibri"/>
                <w:color w:val="000000"/>
                <w:kern w:val="0"/>
                <w:szCs w:val="22"/>
                <w:lang w:eastAsia="en-US"/>
              </w:rPr>
            </w:pPr>
            <w:r w:rsidRPr="008B3DF1">
              <w:rPr>
                <w:rFonts w:ascii="Calibri" w:eastAsia="Times New Roman" w:hAnsi="Calibri" w:cs="Calibri"/>
                <w:color w:val="000000"/>
                <w:kern w:val="0"/>
                <w:szCs w:val="22"/>
                <w:lang w:eastAsia="en-US"/>
              </w:rPr>
              <w:t>Date:</w:t>
            </w:r>
          </w:p>
        </w:tc>
        <w:tc>
          <w:tcPr>
            <w:tcW w:w="704" w:type="dxa"/>
            <w:tcBorders>
              <w:left w:val="nil"/>
              <w:right w:val="nil"/>
            </w:tcBorders>
            <w:shd w:val="clear" w:color="auto" w:fill="auto"/>
            <w:noWrap/>
            <w:vAlign w:val="center"/>
            <w:hideMark/>
          </w:tcPr>
          <w:p w:rsidR="00537933" w:rsidRPr="008B3DF1" w:rsidRDefault="00537933" w:rsidP="008B3DF1">
            <w:pPr>
              <w:widowControl/>
              <w:snapToGrid/>
              <w:jc w:val="center"/>
              <w:rPr>
                <w:rFonts w:ascii="Calibri" w:eastAsia="Times New Roman" w:hAnsi="Calibri" w:cs="Calibri"/>
                <w:color w:val="000000"/>
                <w:kern w:val="0"/>
                <w:szCs w:val="22"/>
                <w:lang w:eastAsia="en-US"/>
              </w:rPr>
            </w:pPr>
          </w:p>
        </w:tc>
      </w:tr>
    </w:tbl>
    <w:p w:rsidR="00D83959" w:rsidRDefault="00D83959" w:rsidP="00D83959">
      <w:pPr>
        <w:pStyle w:val="BodyText"/>
      </w:pPr>
    </w:p>
    <w:tbl>
      <w:tblPr>
        <w:tblW w:w="8762" w:type="dxa"/>
        <w:tblInd w:w="93" w:type="dxa"/>
        <w:tblLook w:val="04A0"/>
      </w:tblPr>
      <w:tblGrid>
        <w:gridCol w:w="555"/>
        <w:gridCol w:w="960"/>
        <w:gridCol w:w="943"/>
        <w:gridCol w:w="842"/>
        <w:gridCol w:w="886"/>
        <w:gridCol w:w="1507"/>
        <w:gridCol w:w="959"/>
        <w:gridCol w:w="1133"/>
        <w:gridCol w:w="977"/>
      </w:tblGrid>
      <w:tr w:rsidR="00537933" w:rsidRPr="00537933" w:rsidTr="00FD590C">
        <w:trPr>
          <w:trHeight w:val="345"/>
        </w:trPr>
        <w:tc>
          <w:tcPr>
            <w:tcW w:w="55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SI. No.</w:t>
            </w:r>
          </w:p>
        </w:tc>
        <w:tc>
          <w:tcPr>
            <w:tcW w:w="2745"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Description</w:t>
            </w:r>
          </w:p>
        </w:tc>
        <w:tc>
          <w:tcPr>
            <w:tcW w:w="88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No. of Units</w:t>
            </w:r>
          </w:p>
        </w:tc>
        <w:tc>
          <w:tcPr>
            <w:tcW w:w="150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No. of hours/days/KM</w:t>
            </w:r>
          </w:p>
        </w:tc>
        <w:tc>
          <w:tcPr>
            <w:tcW w:w="959" w:type="dxa"/>
            <w:tcBorders>
              <w:top w:val="single" w:sz="8"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Unit rate</w:t>
            </w:r>
          </w:p>
        </w:tc>
        <w:tc>
          <w:tcPr>
            <w:tcW w:w="1133" w:type="dxa"/>
            <w:tcBorders>
              <w:top w:val="single" w:sz="8"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Total Cost</w:t>
            </w:r>
          </w:p>
        </w:tc>
        <w:tc>
          <w:tcPr>
            <w:tcW w:w="97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Remarks</w:t>
            </w:r>
          </w:p>
        </w:tc>
      </w:tr>
      <w:tr w:rsidR="00537933" w:rsidRPr="00537933" w:rsidTr="00FD590C">
        <w:trPr>
          <w:trHeight w:val="345"/>
        </w:trPr>
        <w:tc>
          <w:tcPr>
            <w:tcW w:w="555" w:type="dxa"/>
            <w:vMerge/>
            <w:tcBorders>
              <w:top w:val="single" w:sz="8" w:space="0" w:color="auto"/>
              <w:left w:val="single" w:sz="8" w:space="0" w:color="auto"/>
              <w:bottom w:val="single" w:sz="8" w:space="0" w:color="000000"/>
              <w:right w:val="single" w:sz="4" w:space="0" w:color="auto"/>
            </w:tcBorders>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p>
        </w:tc>
        <w:tc>
          <w:tcPr>
            <w:tcW w:w="2745" w:type="dxa"/>
            <w:gridSpan w:val="3"/>
            <w:vMerge/>
            <w:tcBorders>
              <w:top w:val="single" w:sz="8" w:space="0" w:color="auto"/>
              <w:left w:val="single" w:sz="4" w:space="0" w:color="auto"/>
              <w:bottom w:val="single" w:sz="8" w:space="0" w:color="000000"/>
              <w:right w:val="single" w:sz="4" w:space="0" w:color="auto"/>
            </w:tcBorders>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p>
        </w:tc>
        <w:tc>
          <w:tcPr>
            <w:tcW w:w="886" w:type="dxa"/>
            <w:vMerge/>
            <w:tcBorders>
              <w:top w:val="single" w:sz="8" w:space="0" w:color="auto"/>
              <w:left w:val="single" w:sz="4" w:space="0" w:color="auto"/>
              <w:bottom w:val="single" w:sz="8" w:space="0" w:color="000000"/>
              <w:right w:val="single" w:sz="4" w:space="0" w:color="auto"/>
            </w:tcBorders>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p>
        </w:tc>
        <w:tc>
          <w:tcPr>
            <w:tcW w:w="1507" w:type="dxa"/>
            <w:vMerge/>
            <w:tcBorders>
              <w:top w:val="single" w:sz="8" w:space="0" w:color="auto"/>
              <w:left w:val="single" w:sz="4" w:space="0" w:color="auto"/>
              <w:bottom w:val="single" w:sz="8" w:space="0" w:color="000000"/>
              <w:right w:val="single" w:sz="4" w:space="0" w:color="auto"/>
            </w:tcBorders>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p>
        </w:tc>
        <w:tc>
          <w:tcPr>
            <w:tcW w:w="959" w:type="dxa"/>
            <w:tcBorders>
              <w:top w:val="nil"/>
              <w:left w:val="nil"/>
              <w:bottom w:val="single" w:sz="8"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(in Taka)</w:t>
            </w:r>
          </w:p>
        </w:tc>
        <w:tc>
          <w:tcPr>
            <w:tcW w:w="1133" w:type="dxa"/>
            <w:tcBorders>
              <w:top w:val="nil"/>
              <w:left w:val="nil"/>
              <w:bottom w:val="single" w:sz="8"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(in Taka)</w:t>
            </w:r>
          </w:p>
        </w:tc>
        <w:tc>
          <w:tcPr>
            <w:tcW w:w="977" w:type="dxa"/>
            <w:vMerge/>
            <w:tcBorders>
              <w:top w:val="single" w:sz="8" w:space="0" w:color="auto"/>
              <w:left w:val="single" w:sz="4" w:space="0" w:color="auto"/>
              <w:bottom w:val="single" w:sz="8" w:space="0" w:color="000000"/>
              <w:right w:val="single" w:sz="8" w:space="0" w:color="auto"/>
            </w:tcBorders>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1</w:t>
            </w:r>
          </w:p>
        </w:tc>
        <w:tc>
          <w:tcPr>
            <w:tcW w:w="6097" w:type="dxa"/>
            <w:gridSpan w:val="6"/>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Pr>
                <w:rFonts w:ascii="Arial" w:eastAsia="Times New Roman" w:hAnsi="Arial" w:cs="Arial"/>
                <w:b/>
                <w:bCs/>
                <w:kern w:val="0"/>
                <w:sz w:val="18"/>
                <w:szCs w:val="18"/>
                <w:lang w:eastAsia="en-US"/>
              </w:rPr>
              <w:t>Daily Allowances: (</w:t>
            </w:r>
            <w:r w:rsidRPr="00537933">
              <w:rPr>
                <w:rFonts w:ascii="Arial" w:eastAsia="Times New Roman" w:hAnsi="Arial" w:cs="Arial"/>
                <w:b/>
                <w:bCs/>
                <w:kern w:val="0"/>
                <w:sz w:val="18"/>
                <w:szCs w:val="18"/>
                <w:lang w:eastAsia="en-US"/>
              </w:rPr>
              <w:t>Participants</w:t>
            </w:r>
            <w:r w:rsidRPr="00537933">
              <w:rPr>
                <w:rFonts w:ascii="Arial" w:eastAsia="Times New Roman" w:hAnsi="Arial" w:cs="Arial"/>
                <w:kern w:val="0"/>
                <w:sz w:val="18"/>
                <w:szCs w:val="18"/>
                <w:lang w:eastAsia="en-US"/>
              </w:rPr>
              <w:t> </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20"/>
                <w:szCs w:val="20"/>
                <w:lang w:eastAsia="en-US"/>
              </w:rPr>
            </w:pPr>
            <w:r w:rsidRPr="00537933">
              <w:rPr>
                <w:rFonts w:ascii="Arial" w:eastAsia="Times New Roman" w:hAnsi="Arial" w:cs="Arial"/>
                <w:b/>
                <w:bCs/>
                <w:kern w:val="0"/>
                <w:sz w:val="20"/>
                <w:szCs w:val="20"/>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Officer</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750.00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694F73">
            <w:pPr>
              <w:widowControl/>
              <w:snapToGrid/>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11,250.00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20"/>
                <w:szCs w:val="20"/>
                <w:lang w:eastAsia="en-US"/>
              </w:rPr>
            </w:pPr>
            <w:r w:rsidRPr="00537933">
              <w:rPr>
                <w:rFonts w:ascii="Arial" w:eastAsia="Times New Roman" w:hAnsi="Arial" w:cs="Arial"/>
                <w:b/>
                <w:bCs/>
                <w:kern w:val="0"/>
                <w:sz w:val="20"/>
                <w:szCs w:val="20"/>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xml:space="preserve">b) </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Staff</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17</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46,750.00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20"/>
                <w:szCs w:val="20"/>
                <w:lang w:eastAsia="en-US"/>
              </w:rPr>
            </w:pPr>
            <w:r w:rsidRPr="00537933">
              <w:rPr>
                <w:rFonts w:ascii="Arial" w:eastAsia="Times New Roman" w:hAnsi="Arial" w:cs="Arial"/>
                <w:b/>
                <w:bCs/>
                <w:kern w:val="0"/>
                <w:sz w:val="20"/>
                <w:szCs w:val="20"/>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58,000.00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20"/>
                <w:szCs w:val="20"/>
                <w:lang w:eastAsia="en-US"/>
              </w:rPr>
            </w:pPr>
            <w:r w:rsidRPr="00537933">
              <w:rPr>
                <w:rFonts w:ascii="Arial" w:eastAsia="Times New Roman" w:hAnsi="Arial" w:cs="Arial"/>
                <w:b/>
                <w:bCs/>
                <w:kern w:val="0"/>
                <w:sz w:val="20"/>
                <w:szCs w:val="20"/>
                <w:lang w:eastAsia="en-US"/>
              </w:rPr>
              <w:t> </w:t>
            </w:r>
          </w:p>
        </w:tc>
      </w:tr>
      <w:tr w:rsidR="00537933" w:rsidRPr="00537933" w:rsidTr="00FD590C">
        <w:trPr>
          <w:trHeight w:val="300"/>
        </w:trPr>
        <w:tc>
          <w:tcPr>
            <w:tcW w:w="555" w:type="dxa"/>
            <w:tcBorders>
              <w:top w:val="nil"/>
              <w:left w:val="single" w:sz="8" w:space="0" w:color="auto"/>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2</w:t>
            </w:r>
          </w:p>
        </w:tc>
        <w:tc>
          <w:tcPr>
            <w:tcW w:w="7230" w:type="dxa"/>
            <w:gridSpan w:val="7"/>
            <w:tcBorders>
              <w:top w:val="single" w:sz="4" w:space="0" w:color="auto"/>
              <w:left w:val="nil"/>
              <w:bottom w:val="single" w:sz="4" w:space="0" w:color="auto"/>
              <w:right w:val="single" w:sz="4" w:space="0" w:color="000000"/>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Traveling Allowance: </w:t>
            </w:r>
            <w:r w:rsidRPr="00537933">
              <w:rPr>
                <w:rFonts w:ascii="Arial" w:eastAsia="Times New Roman" w:hAnsi="Arial" w:cs="Arial"/>
                <w:kern w:val="0"/>
                <w:sz w:val="18"/>
                <w:szCs w:val="18"/>
                <w:lang w:eastAsia="en-US"/>
              </w:rPr>
              <w:t xml:space="preserve">Resource Person &amp; Participants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Participants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20</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Resource Person Out Sourcing</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100</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694F73">
            <w:pPr>
              <w:widowControl/>
              <w:snapToGrid/>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2,000.00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c)</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PD &amp; DPD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100</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694F73">
            <w:pPr>
              <w:widowControl/>
              <w:snapToGrid/>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2,000.00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km</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4,000.00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00"/>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3</w:t>
            </w:r>
          </w:p>
        </w:tc>
        <w:tc>
          <w:tcPr>
            <w:tcW w:w="7230" w:type="dxa"/>
            <w:gridSpan w:val="7"/>
            <w:tcBorders>
              <w:top w:val="single" w:sz="4" w:space="0" w:color="auto"/>
              <w:left w:val="nil"/>
              <w:bottom w:val="single" w:sz="4" w:space="0" w:color="auto"/>
              <w:right w:val="single" w:sz="4" w:space="0" w:color="000000"/>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3. Resource persons/ Trainers (Honorarium)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Trainer</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30</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694F73" w:rsidP="00694F73">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5,500.00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960" w:type="dxa"/>
            <w:tcBorders>
              <w:top w:val="nil"/>
              <w:left w:val="nil"/>
              <w:bottom w:val="single" w:sz="4" w:space="0" w:color="auto"/>
              <w:right w:val="nil"/>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Mayor</w:t>
            </w:r>
          </w:p>
        </w:tc>
        <w:tc>
          <w:tcPr>
            <w:tcW w:w="943" w:type="dxa"/>
            <w:tcBorders>
              <w:top w:val="nil"/>
              <w:left w:val="nil"/>
              <w:bottom w:val="single" w:sz="4" w:space="0" w:color="auto"/>
              <w:right w:val="nil"/>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842"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694F73" w:rsidP="00537933">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     850.00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c)</w:t>
            </w:r>
          </w:p>
        </w:tc>
        <w:tc>
          <w:tcPr>
            <w:tcW w:w="960" w:type="dxa"/>
            <w:tcBorders>
              <w:top w:val="nil"/>
              <w:left w:val="nil"/>
              <w:bottom w:val="single" w:sz="4" w:space="0" w:color="auto"/>
              <w:right w:val="nil"/>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CEO</w:t>
            </w:r>
          </w:p>
        </w:tc>
        <w:tc>
          <w:tcPr>
            <w:tcW w:w="943" w:type="dxa"/>
            <w:tcBorders>
              <w:top w:val="nil"/>
              <w:left w:val="nil"/>
              <w:bottom w:val="single" w:sz="4" w:space="0" w:color="auto"/>
              <w:right w:val="nil"/>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842"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694F73" w:rsidP="00537933">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850.00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d)</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PD &amp; DPD</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xml:space="preserve">40,800.00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FD590C" w:rsidRPr="00537933" w:rsidTr="00FD590C">
        <w:trPr>
          <w:trHeight w:val="34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590C" w:rsidRPr="00537933" w:rsidRDefault="00FD590C"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auto"/>
            </w:tcBorders>
            <w:shd w:val="clear" w:color="auto" w:fill="auto"/>
            <w:vAlign w:val="center"/>
            <w:hideMark/>
          </w:tcPr>
          <w:p w:rsidR="00FD590C" w:rsidRPr="00537933" w:rsidRDefault="00FD590C" w:rsidP="00FD590C">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kern w:val="0"/>
                <w:sz w:val="18"/>
                <w:szCs w:val="18"/>
                <w:lang w:eastAsia="en-US"/>
              </w:rPr>
              <w:t> </w:t>
            </w:r>
            <w:r w:rsidRPr="00537933">
              <w:rPr>
                <w:rFonts w:ascii="Arial" w:eastAsia="Times New Roman" w:hAnsi="Arial" w:cs="Arial"/>
                <w:b/>
                <w:bCs/>
                <w:kern w:val="0"/>
                <w:sz w:val="18"/>
                <w:szCs w:val="18"/>
                <w:lang w:eastAsia="en-US"/>
              </w:rPr>
              <w:t>Sub Total=</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FD590C" w:rsidRPr="00537933" w:rsidRDefault="00FD590C"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68,000.00 </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FD590C" w:rsidRPr="00537933" w:rsidRDefault="00FD590C"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4</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Pr>
                <w:rFonts w:ascii="Arial" w:eastAsia="Times New Roman" w:hAnsi="Arial" w:cs="Arial"/>
                <w:b/>
                <w:bCs/>
                <w:kern w:val="0"/>
                <w:sz w:val="18"/>
                <w:szCs w:val="18"/>
                <w:lang w:eastAsia="en-US"/>
              </w:rPr>
              <w:t>Course co</w:t>
            </w:r>
            <w:r w:rsidRPr="00537933">
              <w:rPr>
                <w:rFonts w:ascii="Arial" w:eastAsia="Times New Roman" w:hAnsi="Arial" w:cs="Arial"/>
                <w:b/>
                <w:bCs/>
                <w:kern w:val="0"/>
                <w:sz w:val="18"/>
                <w:szCs w:val="18"/>
                <w:lang w:eastAsia="en-US"/>
              </w:rPr>
              <w:t xml:space="preserve">ordinator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959" w:type="dxa"/>
            <w:tcBorders>
              <w:top w:val="single" w:sz="4" w:space="0" w:color="auto"/>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48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Pr>
                <w:rFonts w:ascii="Arial" w:eastAsia="Times New Roman" w:hAnsi="Arial" w:cs="Arial"/>
                <w:kern w:val="0"/>
                <w:sz w:val="18"/>
                <w:szCs w:val="18"/>
                <w:lang w:eastAsia="en-US"/>
              </w:rPr>
              <w:t>Course co</w:t>
            </w:r>
            <w:r w:rsidRPr="00537933">
              <w:rPr>
                <w:rFonts w:ascii="Arial" w:eastAsia="Times New Roman" w:hAnsi="Arial" w:cs="Arial"/>
                <w:kern w:val="0"/>
                <w:sz w:val="18"/>
                <w:szCs w:val="18"/>
                <w:lang w:eastAsia="en-US"/>
              </w:rPr>
              <w:t>ordinator Honorarium (PD)</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1507"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959"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3000.00</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C859DE" w:rsidP="00C859DE">
            <w:pPr>
              <w:widowControl/>
              <w:snapToGrid/>
              <w:rPr>
                <w:rFonts w:ascii="Arial" w:eastAsia="Times New Roman" w:hAnsi="Arial" w:cs="Arial"/>
                <w:b/>
                <w:bCs/>
                <w:kern w:val="0"/>
                <w:sz w:val="18"/>
                <w:szCs w:val="18"/>
                <w:lang w:eastAsia="en-US"/>
              </w:rPr>
            </w:pPr>
            <w:r>
              <w:rPr>
                <w:rFonts w:ascii="Arial" w:eastAsia="Times New Roman" w:hAnsi="Arial" w:cs="Arial"/>
                <w:b/>
                <w:bCs/>
                <w:kern w:val="0"/>
                <w:sz w:val="18"/>
                <w:szCs w:val="18"/>
                <w:lang w:eastAsia="en-US"/>
              </w:rPr>
              <w:t xml:space="preserve"> </w:t>
            </w:r>
            <w:r w:rsidR="00537933" w:rsidRPr="00537933">
              <w:rPr>
                <w:rFonts w:ascii="Arial" w:eastAsia="Times New Roman" w:hAnsi="Arial" w:cs="Arial"/>
                <w:b/>
                <w:bCs/>
                <w:kern w:val="0"/>
                <w:sz w:val="18"/>
                <w:szCs w:val="18"/>
                <w:lang w:eastAsia="en-US"/>
              </w:rPr>
              <w:t xml:space="preserve">   3,000.00 </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5</w:t>
            </w:r>
          </w:p>
        </w:tc>
        <w:tc>
          <w:tcPr>
            <w:tcW w:w="723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Refreshment </w:t>
            </w:r>
          </w:p>
        </w:tc>
        <w:tc>
          <w:tcPr>
            <w:tcW w:w="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Participants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20</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C859DE">
            <w:pPr>
              <w:widowControl/>
              <w:snapToGrid/>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8,000.00 </w:t>
            </w:r>
          </w:p>
        </w:tc>
        <w:tc>
          <w:tcPr>
            <w:tcW w:w="977" w:type="dxa"/>
            <w:vMerge w:val="restart"/>
            <w:tcBorders>
              <w:top w:val="nil"/>
              <w:left w:val="single" w:sz="4" w:space="0" w:color="auto"/>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Resource persons and Trainers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2,400.00 </w:t>
            </w:r>
          </w:p>
        </w:tc>
        <w:tc>
          <w:tcPr>
            <w:tcW w:w="977" w:type="dxa"/>
            <w:vMerge/>
            <w:tcBorders>
              <w:top w:val="nil"/>
              <w:left w:val="single" w:sz="4" w:space="0" w:color="auto"/>
              <w:bottom w:val="single" w:sz="4" w:space="0" w:color="auto"/>
              <w:right w:val="single" w:sz="8" w:space="0" w:color="auto"/>
            </w:tcBorders>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c)</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Support Staff and Others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80.00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2,400.00 </w:t>
            </w:r>
          </w:p>
        </w:tc>
        <w:tc>
          <w:tcPr>
            <w:tcW w:w="977" w:type="dxa"/>
            <w:vMerge/>
            <w:tcBorders>
              <w:top w:val="nil"/>
              <w:left w:val="single" w:sz="4" w:space="0" w:color="auto"/>
              <w:bottom w:val="single" w:sz="4" w:space="0" w:color="auto"/>
              <w:right w:val="single" w:sz="8" w:space="0" w:color="auto"/>
            </w:tcBorders>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12,800.00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20"/>
                <w:szCs w:val="20"/>
                <w:lang w:eastAsia="en-US"/>
              </w:rPr>
            </w:pPr>
            <w:r w:rsidRPr="00537933">
              <w:rPr>
                <w:rFonts w:ascii="Arial" w:eastAsia="Times New Roman" w:hAnsi="Arial" w:cs="Arial"/>
                <w:kern w:val="0"/>
                <w:sz w:val="20"/>
                <w:szCs w:val="20"/>
                <w:lang w:eastAsia="en-US"/>
              </w:rPr>
              <w:t>(Inc.vat)</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6</w:t>
            </w:r>
          </w:p>
        </w:tc>
        <w:tc>
          <w:tcPr>
            <w:tcW w:w="7230" w:type="dxa"/>
            <w:gridSpan w:val="7"/>
            <w:tcBorders>
              <w:top w:val="single" w:sz="4" w:space="0" w:color="auto"/>
              <w:left w:val="nil"/>
              <w:bottom w:val="single" w:sz="4" w:space="0" w:color="auto"/>
              <w:right w:val="single" w:sz="4" w:space="0" w:color="000000"/>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Food</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Participants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20</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300.00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30,000.00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20"/>
                <w:szCs w:val="20"/>
                <w:lang w:eastAsia="en-US"/>
              </w:rPr>
            </w:pPr>
            <w:r w:rsidRPr="00537933">
              <w:rPr>
                <w:rFonts w:ascii="Arial" w:eastAsia="Times New Roman" w:hAnsi="Arial" w:cs="Arial"/>
                <w:kern w:val="0"/>
                <w:sz w:val="20"/>
                <w:szCs w:val="20"/>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Resource persons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300.00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9,000.00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b/>
                <w:bCs/>
                <w:kern w:val="0"/>
                <w:sz w:val="20"/>
                <w:szCs w:val="20"/>
                <w:lang w:eastAsia="en-US"/>
              </w:rPr>
            </w:pPr>
            <w:r w:rsidRPr="00537933">
              <w:rPr>
                <w:rFonts w:ascii="Arial" w:eastAsia="Times New Roman" w:hAnsi="Arial" w:cs="Arial"/>
                <w:b/>
                <w:bCs/>
                <w:kern w:val="0"/>
                <w:sz w:val="20"/>
                <w:szCs w:val="20"/>
                <w:lang w:eastAsia="en-US"/>
              </w:rPr>
              <w:t> </w:t>
            </w:r>
          </w:p>
        </w:tc>
      </w:tr>
      <w:tr w:rsidR="00537933" w:rsidRPr="00537933" w:rsidTr="00DB6F77">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c)</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Support Staff &amp; Others</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300.00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4,500.00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DB6F77">
        <w:trPr>
          <w:trHeight w:val="34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933" w:rsidRPr="00537933" w:rsidRDefault="00537933" w:rsidP="00A806A5">
            <w:pPr>
              <w:widowControl/>
              <w:snapToGrid/>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43,500.00 </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(Inc.vat)</w:t>
            </w:r>
          </w:p>
        </w:tc>
      </w:tr>
      <w:tr w:rsidR="00537933" w:rsidRPr="00537933" w:rsidTr="00FD590C">
        <w:trPr>
          <w:trHeight w:val="34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lastRenderedPageBreak/>
              <w:t>7</w:t>
            </w:r>
          </w:p>
        </w:tc>
        <w:tc>
          <w:tcPr>
            <w:tcW w:w="723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Stationery  </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color w:val="000000"/>
                <w:kern w:val="0"/>
                <w:sz w:val="18"/>
                <w:szCs w:val="18"/>
                <w:lang w:eastAsia="en-US"/>
              </w:rPr>
            </w:pPr>
            <w:r w:rsidRPr="00537933">
              <w:rPr>
                <w:rFonts w:ascii="Arial" w:eastAsia="Times New Roman" w:hAnsi="Arial" w:cs="Arial"/>
                <w:color w:val="000000"/>
                <w:kern w:val="0"/>
                <w:sz w:val="18"/>
                <w:szCs w:val="18"/>
                <w:lang w:eastAsia="en-US"/>
              </w:rPr>
              <w:t xml:space="preserve">Training Bag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20</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xml:space="preserve">     600.00 </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C859DE" w:rsidP="00C859DE">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2,000.00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Printing of training module</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26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C859DE" w:rsidP="00537933">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6,500.00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c)</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Pad,</w:t>
            </w:r>
            <w:r>
              <w:rPr>
                <w:rFonts w:ascii="Arial" w:eastAsia="Times New Roman" w:hAnsi="Arial" w:cs="Arial"/>
                <w:kern w:val="0"/>
                <w:sz w:val="18"/>
                <w:szCs w:val="18"/>
                <w:lang w:eastAsia="en-US"/>
              </w:rPr>
              <w:t xml:space="preserve"> </w:t>
            </w:r>
            <w:r w:rsidRPr="00537933">
              <w:rPr>
                <w:rFonts w:ascii="Arial" w:eastAsia="Times New Roman" w:hAnsi="Arial" w:cs="Arial"/>
                <w:kern w:val="0"/>
                <w:sz w:val="18"/>
                <w:szCs w:val="18"/>
                <w:lang w:eastAsia="en-US"/>
              </w:rPr>
              <w:t>pen, pencile &amp; eraser</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26</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90.00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C859DE" w:rsidP="00C859DE">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2,340.00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600"/>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d)</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Miscellaneous (Photo, Banner ,Marker Flipchart etc)</w:t>
            </w:r>
          </w:p>
        </w:tc>
        <w:tc>
          <w:tcPr>
            <w:tcW w:w="886"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1860.00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C859DE" w:rsidP="00C859DE">
            <w:pPr>
              <w:widowControl/>
              <w:snapToGrid/>
              <w:jc w:val="left"/>
              <w:rPr>
                <w:rFonts w:ascii="Calibri" w:eastAsia="Times New Roman" w:hAnsi="Calibri" w:cs="Calibri"/>
                <w:color w:val="000000"/>
                <w:kern w:val="0"/>
                <w:szCs w:val="22"/>
                <w:lang w:eastAsia="en-US"/>
              </w:rPr>
            </w:pPr>
            <w:r>
              <w:rPr>
                <w:rFonts w:ascii="Calibri" w:eastAsia="Times New Roman" w:hAnsi="Calibri" w:cs="Calibri"/>
                <w:color w:val="000000"/>
                <w:kern w:val="0"/>
                <w:szCs w:val="22"/>
                <w:lang w:eastAsia="en-US"/>
              </w:rPr>
              <w:t xml:space="preserve"> </w:t>
            </w:r>
            <w:r w:rsidR="00537933" w:rsidRPr="00537933">
              <w:rPr>
                <w:rFonts w:ascii="Calibri" w:eastAsia="Times New Roman" w:hAnsi="Calibri" w:cs="Calibri"/>
                <w:color w:val="000000"/>
                <w:kern w:val="0"/>
                <w:szCs w:val="22"/>
                <w:lang w:eastAsia="en-US"/>
              </w:rPr>
              <w:t xml:space="preserve"> 1,860.00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C859DE" w:rsidP="00C859DE">
            <w:pPr>
              <w:widowControl/>
              <w:snapToGrid/>
              <w:rPr>
                <w:rFonts w:ascii="Arial" w:eastAsia="Times New Roman" w:hAnsi="Arial" w:cs="Arial"/>
                <w:b/>
                <w:bCs/>
                <w:kern w:val="0"/>
                <w:sz w:val="18"/>
                <w:szCs w:val="18"/>
                <w:lang w:eastAsia="en-US"/>
              </w:rPr>
            </w:pPr>
            <w:r>
              <w:rPr>
                <w:rFonts w:ascii="Arial" w:eastAsia="Times New Roman" w:hAnsi="Arial" w:cs="Arial"/>
                <w:b/>
                <w:bCs/>
                <w:kern w:val="0"/>
                <w:sz w:val="18"/>
                <w:szCs w:val="18"/>
                <w:lang w:eastAsia="en-US"/>
              </w:rPr>
              <w:t xml:space="preserve"> </w:t>
            </w:r>
            <w:r w:rsidR="00537933" w:rsidRPr="00537933">
              <w:rPr>
                <w:rFonts w:ascii="Arial" w:eastAsia="Times New Roman" w:hAnsi="Arial" w:cs="Arial"/>
                <w:b/>
                <w:bCs/>
                <w:kern w:val="0"/>
                <w:sz w:val="18"/>
                <w:szCs w:val="18"/>
                <w:lang w:eastAsia="en-US"/>
              </w:rPr>
              <w:t xml:space="preserve"> 22,700.00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(Inc.vat)</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b/>
                <w:bCs/>
                <w:color w:val="000000"/>
                <w:kern w:val="0"/>
                <w:szCs w:val="22"/>
                <w:lang w:eastAsia="en-US"/>
              </w:rPr>
            </w:pPr>
            <w:r w:rsidRPr="00537933">
              <w:rPr>
                <w:rFonts w:ascii="Calibri" w:eastAsia="Times New Roman" w:hAnsi="Calibri" w:cs="Calibri"/>
                <w:b/>
                <w:bCs/>
                <w:color w:val="000000"/>
                <w:kern w:val="0"/>
                <w:szCs w:val="22"/>
                <w:lang w:eastAsia="en-US"/>
              </w:rPr>
              <w:t>8</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Others</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a)</w:t>
            </w:r>
          </w:p>
        </w:tc>
        <w:tc>
          <w:tcPr>
            <w:tcW w:w="1903" w:type="dxa"/>
            <w:gridSpan w:val="2"/>
            <w:tcBorders>
              <w:top w:val="single" w:sz="4" w:space="0" w:color="auto"/>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Computer hire Charge</w:t>
            </w:r>
          </w:p>
        </w:tc>
        <w:tc>
          <w:tcPr>
            <w:tcW w:w="842"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20</w:t>
            </w:r>
          </w:p>
        </w:tc>
        <w:tc>
          <w:tcPr>
            <w:tcW w:w="1507"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10,000.00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center"/>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b)</w:t>
            </w:r>
          </w:p>
        </w:tc>
        <w:tc>
          <w:tcPr>
            <w:tcW w:w="2745" w:type="dxa"/>
            <w:gridSpan w:val="3"/>
            <w:tcBorders>
              <w:top w:val="single" w:sz="4" w:space="0" w:color="auto"/>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Support Staff wages </w:t>
            </w:r>
          </w:p>
        </w:tc>
        <w:tc>
          <w:tcPr>
            <w:tcW w:w="886"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w:t>
            </w:r>
          </w:p>
        </w:tc>
        <w:tc>
          <w:tcPr>
            <w:tcW w:w="1507"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5</w:t>
            </w:r>
          </w:p>
        </w:tc>
        <w:tc>
          <w:tcPr>
            <w:tcW w:w="959"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537933">
            <w:pPr>
              <w:widowControl/>
              <w:snapToGrid/>
              <w:jc w:val="center"/>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250.00</w:t>
            </w:r>
          </w:p>
        </w:tc>
        <w:tc>
          <w:tcPr>
            <w:tcW w:w="1133" w:type="dxa"/>
            <w:tcBorders>
              <w:top w:val="nil"/>
              <w:left w:val="nil"/>
              <w:bottom w:val="single" w:sz="4" w:space="0" w:color="auto"/>
              <w:right w:val="single" w:sz="4" w:space="0" w:color="auto"/>
            </w:tcBorders>
            <w:shd w:val="clear" w:color="auto" w:fill="auto"/>
            <w:vAlign w:val="center"/>
            <w:hideMark/>
          </w:tcPr>
          <w:p w:rsidR="00537933" w:rsidRPr="00537933" w:rsidRDefault="00537933" w:rsidP="00C859DE">
            <w:pPr>
              <w:widowControl/>
              <w:snapToGrid/>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xml:space="preserve">    2,500.00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Sub Total=</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 12,500.00 </w:t>
            </w:r>
          </w:p>
        </w:tc>
        <w:tc>
          <w:tcPr>
            <w:tcW w:w="977" w:type="dxa"/>
            <w:tcBorders>
              <w:top w:val="nil"/>
              <w:left w:val="nil"/>
              <w:bottom w:val="single" w:sz="4"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4"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609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37933" w:rsidRPr="00537933" w:rsidRDefault="00537933" w:rsidP="00537933">
            <w:pPr>
              <w:widowControl/>
              <w:snapToGrid/>
              <w:jc w:val="righ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Grand Total=</w:t>
            </w:r>
          </w:p>
        </w:tc>
        <w:tc>
          <w:tcPr>
            <w:tcW w:w="1133" w:type="dxa"/>
            <w:tcBorders>
              <w:top w:val="nil"/>
              <w:left w:val="nil"/>
              <w:bottom w:val="single" w:sz="4" w:space="0" w:color="auto"/>
              <w:right w:val="single" w:sz="4" w:space="0" w:color="auto"/>
            </w:tcBorders>
            <w:shd w:val="clear" w:color="auto" w:fill="auto"/>
            <w:noWrap/>
            <w:vAlign w:val="center"/>
            <w:hideMark/>
          </w:tcPr>
          <w:p w:rsidR="00537933" w:rsidRPr="00537933" w:rsidRDefault="00537933" w:rsidP="00C859DE">
            <w:pPr>
              <w:widowControl/>
              <w:snapToGrid/>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224,500.00 </w:t>
            </w:r>
          </w:p>
        </w:tc>
        <w:tc>
          <w:tcPr>
            <w:tcW w:w="977" w:type="dxa"/>
            <w:tcBorders>
              <w:top w:val="nil"/>
              <w:left w:val="nil"/>
              <w:bottom w:val="single" w:sz="4" w:space="0" w:color="auto"/>
              <w:right w:val="single" w:sz="8" w:space="0" w:color="auto"/>
            </w:tcBorders>
            <w:shd w:val="clear" w:color="auto" w:fill="auto"/>
            <w:noWrap/>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r w:rsidR="00537933" w:rsidRPr="00537933" w:rsidTr="00FD590C">
        <w:trPr>
          <w:trHeight w:val="345"/>
        </w:trPr>
        <w:tc>
          <w:tcPr>
            <w:tcW w:w="555" w:type="dxa"/>
            <w:tcBorders>
              <w:top w:val="nil"/>
              <w:left w:val="single" w:sz="8" w:space="0" w:color="auto"/>
              <w:bottom w:val="single" w:sz="8" w:space="0" w:color="auto"/>
              <w:right w:val="single" w:sz="4" w:space="0" w:color="auto"/>
            </w:tcBorders>
            <w:shd w:val="clear" w:color="auto" w:fill="auto"/>
            <w:noWrap/>
            <w:vAlign w:val="center"/>
            <w:hideMark/>
          </w:tcPr>
          <w:p w:rsidR="00537933" w:rsidRPr="00537933" w:rsidRDefault="00537933" w:rsidP="00537933">
            <w:pPr>
              <w:widowControl/>
              <w:snapToGrid/>
              <w:jc w:val="left"/>
              <w:rPr>
                <w:rFonts w:ascii="Calibri" w:eastAsia="Times New Roman" w:hAnsi="Calibri" w:cs="Calibri"/>
                <w:color w:val="000000"/>
                <w:kern w:val="0"/>
                <w:szCs w:val="22"/>
                <w:lang w:eastAsia="en-US"/>
              </w:rPr>
            </w:pPr>
            <w:r w:rsidRPr="00537933">
              <w:rPr>
                <w:rFonts w:ascii="Calibri" w:eastAsia="Times New Roman" w:hAnsi="Calibri" w:cs="Calibri"/>
                <w:color w:val="000000"/>
                <w:kern w:val="0"/>
                <w:szCs w:val="22"/>
                <w:lang w:eastAsia="en-US"/>
              </w:rPr>
              <w:t> </w:t>
            </w:r>
          </w:p>
        </w:tc>
        <w:tc>
          <w:tcPr>
            <w:tcW w:w="7230" w:type="dxa"/>
            <w:gridSpan w:val="7"/>
            <w:tcBorders>
              <w:top w:val="single" w:sz="4" w:space="0" w:color="auto"/>
              <w:left w:val="nil"/>
              <w:bottom w:val="single" w:sz="8" w:space="0" w:color="auto"/>
              <w:right w:val="single" w:sz="4"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b/>
                <w:bCs/>
                <w:kern w:val="0"/>
                <w:sz w:val="18"/>
                <w:szCs w:val="18"/>
                <w:lang w:eastAsia="en-US"/>
              </w:rPr>
            </w:pPr>
            <w:r w:rsidRPr="00537933">
              <w:rPr>
                <w:rFonts w:ascii="Arial" w:eastAsia="Times New Roman" w:hAnsi="Arial" w:cs="Arial"/>
                <w:b/>
                <w:bCs/>
                <w:kern w:val="0"/>
                <w:sz w:val="18"/>
                <w:szCs w:val="18"/>
                <w:lang w:eastAsia="en-US"/>
              </w:rPr>
              <w:t xml:space="preserve">In word =   Two lac twenty two thousand and five hundred only)                                                                                                                          </w:t>
            </w:r>
          </w:p>
        </w:tc>
        <w:tc>
          <w:tcPr>
            <w:tcW w:w="977" w:type="dxa"/>
            <w:tcBorders>
              <w:top w:val="nil"/>
              <w:left w:val="nil"/>
              <w:bottom w:val="single" w:sz="8" w:space="0" w:color="auto"/>
              <w:right w:val="single" w:sz="8" w:space="0" w:color="auto"/>
            </w:tcBorders>
            <w:shd w:val="clear" w:color="auto" w:fill="auto"/>
            <w:vAlign w:val="center"/>
            <w:hideMark/>
          </w:tcPr>
          <w:p w:rsidR="00537933" w:rsidRPr="00537933" w:rsidRDefault="00537933" w:rsidP="00537933">
            <w:pPr>
              <w:widowControl/>
              <w:snapToGrid/>
              <w:jc w:val="left"/>
              <w:rPr>
                <w:rFonts w:ascii="Arial" w:eastAsia="Times New Roman" w:hAnsi="Arial" w:cs="Arial"/>
                <w:kern w:val="0"/>
                <w:sz w:val="18"/>
                <w:szCs w:val="18"/>
                <w:lang w:eastAsia="en-US"/>
              </w:rPr>
            </w:pPr>
            <w:r w:rsidRPr="00537933">
              <w:rPr>
                <w:rFonts w:ascii="Arial" w:eastAsia="Times New Roman" w:hAnsi="Arial" w:cs="Arial"/>
                <w:kern w:val="0"/>
                <w:sz w:val="18"/>
                <w:szCs w:val="18"/>
                <w:lang w:eastAsia="en-US"/>
              </w:rPr>
              <w:t> </w:t>
            </w:r>
          </w:p>
        </w:tc>
      </w:tr>
    </w:tbl>
    <w:p w:rsidR="008B3DF1" w:rsidRDefault="008B3DF1" w:rsidP="00D83959">
      <w:pPr>
        <w:pStyle w:val="BodyText"/>
      </w:pPr>
    </w:p>
    <w:p w:rsidR="00FD590C" w:rsidRDefault="00FD590C" w:rsidP="00D83959">
      <w:pPr>
        <w:pStyle w:val="BodyText"/>
      </w:pPr>
    </w:p>
    <w:tbl>
      <w:tblPr>
        <w:tblW w:w="10126" w:type="dxa"/>
        <w:tblInd w:w="-803" w:type="dxa"/>
        <w:tblLook w:val="04A0"/>
      </w:tblPr>
      <w:tblGrid>
        <w:gridCol w:w="555"/>
        <w:gridCol w:w="1785"/>
        <w:gridCol w:w="1315"/>
        <w:gridCol w:w="680"/>
        <w:gridCol w:w="810"/>
        <w:gridCol w:w="1530"/>
        <w:gridCol w:w="1357"/>
        <w:gridCol w:w="1117"/>
        <w:gridCol w:w="977"/>
      </w:tblGrid>
      <w:tr w:rsidR="00FD590C" w:rsidRPr="00FD590C" w:rsidTr="00FD590C">
        <w:trPr>
          <w:trHeight w:val="375"/>
        </w:trPr>
        <w:tc>
          <w:tcPr>
            <w:tcW w:w="10126" w:type="dxa"/>
            <w:gridSpan w:val="9"/>
            <w:tcBorders>
              <w:top w:val="nil"/>
              <w:left w:val="nil"/>
              <w:bottom w:val="nil"/>
              <w:right w:val="nil"/>
            </w:tcBorders>
            <w:shd w:val="clear" w:color="auto" w:fill="auto"/>
            <w:noWrap/>
            <w:vAlign w:val="bottom"/>
            <w:hideMark/>
          </w:tcPr>
          <w:p w:rsidR="00FD590C" w:rsidRPr="00FD590C" w:rsidRDefault="00FD590C" w:rsidP="00DB6F77">
            <w:pPr>
              <w:pStyle w:val="Heading2"/>
              <w:rPr>
                <w:kern w:val="0"/>
              </w:rPr>
            </w:pPr>
            <w:bookmarkStart w:id="32" w:name="_Toc410293118"/>
            <w:r w:rsidRPr="00FD590C">
              <w:rPr>
                <w:kern w:val="0"/>
              </w:rPr>
              <w:t>Orientation Program Cost for e-governance</w:t>
            </w:r>
            <w:bookmarkEnd w:id="32"/>
          </w:p>
        </w:tc>
      </w:tr>
      <w:tr w:rsidR="00FD590C" w:rsidRPr="00FD590C" w:rsidTr="00FD590C">
        <w:trPr>
          <w:trHeight w:val="315"/>
        </w:trPr>
        <w:tc>
          <w:tcPr>
            <w:tcW w:w="555"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1785"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1315"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680"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810"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1530"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1357"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1117"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c>
          <w:tcPr>
            <w:tcW w:w="977" w:type="dxa"/>
            <w:tcBorders>
              <w:top w:val="nil"/>
              <w:left w:val="nil"/>
              <w:bottom w:val="nil"/>
              <w:right w:val="nil"/>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 w:val="20"/>
                <w:szCs w:val="20"/>
                <w:lang w:eastAsia="en-US"/>
              </w:rPr>
            </w:pPr>
          </w:p>
        </w:tc>
      </w:tr>
      <w:tr w:rsidR="00FD590C" w:rsidRPr="00FD590C" w:rsidTr="00FD590C">
        <w:trPr>
          <w:trHeight w:val="405"/>
        </w:trPr>
        <w:tc>
          <w:tcPr>
            <w:tcW w:w="555"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SI. No.</w:t>
            </w:r>
          </w:p>
        </w:tc>
        <w:tc>
          <w:tcPr>
            <w:tcW w:w="378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Description</w:t>
            </w:r>
          </w:p>
        </w:tc>
        <w:tc>
          <w:tcPr>
            <w:tcW w:w="810" w:type="dxa"/>
            <w:vMerge w:val="restart"/>
            <w:tcBorders>
              <w:top w:val="single" w:sz="8" w:space="0" w:color="auto"/>
              <w:left w:val="single" w:sz="8" w:space="0" w:color="000000"/>
              <w:bottom w:val="single" w:sz="8" w:space="0" w:color="000000"/>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No. of Units</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No. of hours/days/KM</w:t>
            </w:r>
          </w:p>
        </w:tc>
        <w:tc>
          <w:tcPr>
            <w:tcW w:w="1357" w:type="dxa"/>
            <w:tcBorders>
              <w:top w:val="single" w:sz="8" w:space="0" w:color="auto"/>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Unit rate</w:t>
            </w:r>
          </w:p>
        </w:tc>
        <w:tc>
          <w:tcPr>
            <w:tcW w:w="1117" w:type="dxa"/>
            <w:tcBorders>
              <w:top w:val="single" w:sz="8" w:space="0" w:color="auto"/>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Total Cost</w:t>
            </w:r>
          </w:p>
        </w:tc>
        <w:tc>
          <w:tcPr>
            <w:tcW w:w="97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Remarks</w:t>
            </w:r>
          </w:p>
        </w:tc>
      </w:tr>
      <w:tr w:rsidR="00FD590C" w:rsidRPr="00FD590C" w:rsidTr="00FD590C">
        <w:trPr>
          <w:trHeight w:val="315"/>
        </w:trPr>
        <w:tc>
          <w:tcPr>
            <w:tcW w:w="555" w:type="dxa"/>
            <w:vMerge/>
            <w:tcBorders>
              <w:top w:val="single" w:sz="8" w:space="0" w:color="auto"/>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p>
        </w:tc>
        <w:tc>
          <w:tcPr>
            <w:tcW w:w="3780" w:type="dxa"/>
            <w:gridSpan w:val="3"/>
            <w:vMerge/>
            <w:tcBorders>
              <w:top w:val="single" w:sz="8" w:space="0" w:color="auto"/>
              <w:left w:val="single" w:sz="8" w:space="0" w:color="auto"/>
              <w:bottom w:val="single" w:sz="8" w:space="0" w:color="000000"/>
              <w:right w:val="single" w:sz="8" w:space="0" w:color="000000"/>
            </w:tcBorders>
            <w:vAlign w:val="center"/>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p>
        </w:tc>
        <w:tc>
          <w:tcPr>
            <w:tcW w:w="810" w:type="dxa"/>
            <w:vMerge/>
            <w:tcBorders>
              <w:top w:val="single" w:sz="8" w:space="0" w:color="auto"/>
              <w:left w:val="single" w:sz="8" w:space="0" w:color="000000"/>
              <w:bottom w:val="single" w:sz="8" w:space="0" w:color="000000"/>
              <w:right w:val="single" w:sz="8" w:space="0" w:color="auto"/>
            </w:tcBorders>
            <w:vAlign w:val="center"/>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(in Taka)</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(in Taka)</w:t>
            </w:r>
          </w:p>
        </w:tc>
        <w:tc>
          <w:tcPr>
            <w:tcW w:w="977" w:type="dxa"/>
            <w:vMerge/>
            <w:tcBorders>
              <w:top w:val="single" w:sz="8" w:space="0" w:color="auto"/>
              <w:left w:val="single" w:sz="8" w:space="0" w:color="auto"/>
              <w:bottom w:val="single" w:sz="8" w:space="0" w:color="000000"/>
              <w:right w:val="single" w:sz="8" w:space="0" w:color="auto"/>
            </w:tcBorders>
            <w:vAlign w:val="center"/>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1</w:t>
            </w:r>
          </w:p>
        </w:tc>
        <w:tc>
          <w:tcPr>
            <w:tcW w:w="7477" w:type="dxa"/>
            <w:gridSpan w:val="6"/>
            <w:tcBorders>
              <w:top w:val="nil"/>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Daily Allowances: (Participants</w:t>
            </w:r>
            <w:r w:rsidRPr="00FD590C">
              <w:rPr>
                <w:rFonts w:ascii="Arial" w:eastAsia="Times New Roman" w:hAnsi="Arial" w:cs="Arial"/>
                <w:color w:val="000000"/>
                <w:kern w:val="0"/>
                <w:sz w:val="18"/>
                <w:szCs w:val="18"/>
                <w:lang w:eastAsia="en-US"/>
              </w:rPr>
              <w:t> </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20"/>
                <w:szCs w:val="20"/>
                <w:lang w:eastAsia="en-US"/>
              </w:rPr>
            </w:pPr>
            <w:r w:rsidRPr="00FD590C">
              <w:rPr>
                <w:rFonts w:ascii="Arial" w:eastAsia="Times New Roman" w:hAnsi="Arial" w:cs="Arial"/>
                <w:b/>
                <w:bCs/>
                <w:color w:val="000000"/>
                <w:kern w:val="0"/>
                <w:sz w:val="20"/>
                <w:szCs w:val="20"/>
                <w:lang w:eastAsia="en-US"/>
              </w:rPr>
              <w:t> </w:t>
            </w:r>
          </w:p>
        </w:tc>
      </w:tr>
      <w:tr w:rsidR="00FD590C" w:rsidRPr="00FD590C" w:rsidTr="00FD590C">
        <w:trPr>
          <w:trHeight w:val="1020"/>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Mayor, Councilor, Chef Executive Officer, Secretary, Chef revenue officer, Superintending Engineer, Executive Engineer, Assistant Engineer, Urban Planner, IT Officer,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40</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850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34,000.00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20"/>
                <w:szCs w:val="20"/>
                <w:lang w:eastAsia="en-US"/>
              </w:rPr>
            </w:pPr>
            <w:r w:rsidRPr="00FD590C">
              <w:rPr>
                <w:rFonts w:ascii="Arial" w:eastAsia="Times New Roman" w:hAnsi="Arial" w:cs="Arial"/>
                <w:b/>
                <w:bCs/>
                <w:color w:val="000000"/>
                <w:kern w:val="0"/>
                <w:sz w:val="20"/>
                <w:szCs w:val="20"/>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34,000.00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20"/>
                <w:szCs w:val="20"/>
                <w:lang w:eastAsia="en-US"/>
              </w:rPr>
            </w:pPr>
            <w:r w:rsidRPr="00FD590C">
              <w:rPr>
                <w:rFonts w:ascii="Arial" w:eastAsia="Times New Roman" w:hAnsi="Arial" w:cs="Arial"/>
                <w:b/>
                <w:bCs/>
                <w:color w:val="000000"/>
                <w:kern w:val="0"/>
                <w:sz w:val="20"/>
                <w:szCs w:val="20"/>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2</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xml:space="preserve">Traveling Allowance: </w:t>
            </w:r>
            <w:r w:rsidRPr="00FD590C">
              <w:rPr>
                <w:rFonts w:ascii="Arial" w:eastAsia="Times New Roman" w:hAnsi="Arial" w:cs="Arial"/>
                <w:color w:val="000000"/>
                <w:kern w:val="0"/>
                <w:sz w:val="18"/>
                <w:szCs w:val="18"/>
                <w:lang w:eastAsia="en-US"/>
              </w:rPr>
              <w:t xml:space="preserve">Resource Person &amp; Participants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Participants</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40</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                   -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b)</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Resource Person Out Sourcing</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100</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c)</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PD &amp; DPD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100</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km</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4,000.00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3</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3. Resource persons/ Trainers (Honorarium)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Trainer</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850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3,400.00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d)</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PD &amp; DPD</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6</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850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10,200.00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1785" w:type="dxa"/>
            <w:tcBorders>
              <w:top w:val="nil"/>
              <w:left w:val="nil"/>
              <w:bottom w:val="single" w:sz="8" w:space="0" w:color="auto"/>
              <w:right w:val="nil"/>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315" w:type="dxa"/>
            <w:tcBorders>
              <w:top w:val="nil"/>
              <w:left w:val="nil"/>
              <w:bottom w:val="single" w:sz="8" w:space="0" w:color="auto"/>
              <w:right w:val="nil"/>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68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35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13,600.00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4</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xml:space="preserve">Course coordinator </w:t>
            </w:r>
          </w:p>
        </w:tc>
        <w:tc>
          <w:tcPr>
            <w:tcW w:w="810"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1530"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135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480"/>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Course coordinator Honorarium (PD)</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3000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3,000.00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5</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xml:space="preserve">Refreshment </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4"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4"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Participants</w:t>
            </w:r>
          </w:p>
        </w:tc>
        <w:tc>
          <w:tcPr>
            <w:tcW w:w="810" w:type="dxa"/>
            <w:tcBorders>
              <w:top w:val="nil"/>
              <w:left w:val="nil"/>
              <w:bottom w:val="single" w:sz="4"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20</w:t>
            </w:r>
          </w:p>
        </w:tc>
        <w:tc>
          <w:tcPr>
            <w:tcW w:w="1530" w:type="dxa"/>
            <w:tcBorders>
              <w:top w:val="nil"/>
              <w:left w:val="nil"/>
              <w:bottom w:val="single" w:sz="4"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4"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80</w:t>
            </w:r>
          </w:p>
        </w:tc>
        <w:tc>
          <w:tcPr>
            <w:tcW w:w="1117" w:type="dxa"/>
            <w:tcBorders>
              <w:top w:val="nil"/>
              <w:left w:val="nil"/>
              <w:bottom w:val="single" w:sz="4"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1,600.00</w:t>
            </w:r>
          </w:p>
        </w:tc>
        <w:tc>
          <w:tcPr>
            <w:tcW w:w="977" w:type="dxa"/>
            <w:vMerge w:val="restart"/>
            <w:tcBorders>
              <w:top w:val="nil"/>
              <w:left w:val="single" w:sz="8" w:space="0" w:color="auto"/>
              <w:bottom w:val="single" w:sz="4"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lastRenderedPageBreak/>
              <w:t>b)</w:t>
            </w:r>
          </w:p>
        </w:tc>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Resource persons and Trainers</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6</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480</w:t>
            </w: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p>
        </w:tc>
      </w:tr>
      <w:tr w:rsidR="00FD590C" w:rsidRPr="00FD590C" w:rsidTr="00FD590C">
        <w:trPr>
          <w:trHeight w:val="31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c)</w:t>
            </w:r>
          </w:p>
        </w:tc>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Support Staff and Others</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6</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80</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480</w:t>
            </w:r>
          </w:p>
        </w:tc>
        <w:tc>
          <w:tcPr>
            <w:tcW w:w="977" w:type="dxa"/>
            <w:vMerge/>
            <w:tcBorders>
              <w:top w:val="single" w:sz="4" w:space="0" w:color="auto"/>
              <w:left w:val="single" w:sz="4" w:space="0" w:color="auto"/>
              <w:bottom w:val="single" w:sz="4" w:space="0" w:color="auto"/>
              <w:right w:val="single" w:sz="4" w:space="0" w:color="auto"/>
            </w:tcBorders>
            <w:vAlign w:val="center"/>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p>
        </w:tc>
      </w:tr>
      <w:tr w:rsidR="00FD590C" w:rsidRPr="00FD590C" w:rsidTr="00FD590C">
        <w:trPr>
          <w:trHeight w:val="315"/>
        </w:trPr>
        <w:tc>
          <w:tcPr>
            <w:tcW w:w="55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4"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single" w:sz="4" w:space="0" w:color="auto"/>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2,560.00</w:t>
            </w:r>
          </w:p>
        </w:tc>
        <w:tc>
          <w:tcPr>
            <w:tcW w:w="977" w:type="dxa"/>
            <w:tcBorders>
              <w:top w:val="single" w:sz="4" w:space="0" w:color="auto"/>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20"/>
                <w:szCs w:val="20"/>
                <w:lang w:eastAsia="en-US"/>
              </w:rPr>
            </w:pPr>
            <w:r w:rsidRPr="00FD590C">
              <w:rPr>
                <w:rFonts w:ascii="Arial" w:eastAsia="Times New Roman" w:hAnsi="Arial" w:cs="Arial"/>
                <w:color w:val="000000"/>
                <w:kern w:val="0"/>
                <w:sz w:val="20"/>
                <w:szCs w:val="20"/>
                <w:lang w:eastAsia="en-US"/>
              </w:rPr>
              <w:t>(Inc.vat)</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6</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Food</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Participants</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40</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300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12,000.00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20"/>
                <w:szCs w:val="20"/>
                <w:lang w:eastAsia="en-US"/>
              </w:rPr>
            </w:pPr>
            <w:r w:rsidRPr="00FD590C">
              <w:rPr>
                <w:rFonts w:ascii="Arial" w:eastAsia="Times New Roman" w:hAnsi="Arial" w:cs="Arial"/>
                <w:color w:val="000000"/>
                <w:kern w:val="0"/>
                <w:sz w:val="20"/>
                <w:szCs w:val="20"/>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b)</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Resource persons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6</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300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1,800.00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b/>
                <w:bCs/>
                <w:color w:val="000000"/>
                <w:kern w:val="0"/>
                <w:sz w:val="20"/>
                <w:szCs w:val="20"/>
                <w:lang w:eastAsia="en-US"/>
              </w:rPr>
            </w:pPr>
            <w:r w:rsidRPr="00FD590C">
              <w:rPr>
                <w:rFonts w:ascii="Arial" w:eastAsia="Times New Roman" w:hAnsi="Arial" w:cs="Arial"/>
                <w:b/>
                <w:bCs/>
                <w:color w:val="000000"/>
                <w:kern w:val="0"/>
                <w:sz w:val="20"/>
                <w:szCs w:val="20"/>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c)</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Support Staff &amp; Others</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300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900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14,700.00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(Inc.vat)</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7</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xml:space="preserve">Stationery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Training Bag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40</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600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24,000.00</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b)</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Printing of training module</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26</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250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6,500.00</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c)</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Pad, pen, pencile &amp; eraser</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26</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90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2,340.00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480"/>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d)</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Miscellaneous (Photo, Banner ,Marker Flipchart etc)</w:t>
            </w:r>
          </w:p>
        </w:tc>
        <w:tc>
          <w:tcPr>
            <w:tcW w:w="810"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1860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1,860.00</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34,700.00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(Inc.vat)</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b/>
                <w:bCs/>
                <w:color w:val="000000"/>
                <w:kern w:val="0"/>
                <w:szCs w:val="22"/>
                <w:lang w:eastAsia="en-US"/>
              </w:rPr>
            </w:pPr>
            <w:r w:rsidRPr="00FD590C">
              <w:rPr>
                <w:rFonts w:ascii="Calibri" w:eastAsia="Times New Roman" w:hAnsi="Calibri" w:cs="Calibri"/>
                <w:b/>
                <w:bCs/>
                <w:color w:val="000000"/>
                <w:kern w:val="0"/>
                <w:szCs w:val="22"/>
                <w:lang w:eastAsia="en-US"/>
              </w:rPr>
              <w:t>8</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Others</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a)</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Computer hire Charge</w:t>
            </w:r>
          </w:p>
        </w:tc>
        <w:tc>
          <w:tcPr>
            <w:tcW w:w="680"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40</w:t>
            </w:r>
          </w:p>
        </w:tc>
        <w:tc>
          <w:tcPr>
            <w:tcW w:w="1530"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center"/>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b)</w:t>
            </w:r>
          </w:p>
        </w:tc>
        <w:tc>
          <w:tcPr>
            <w:tcW w:w="3780" w:type="dxa"/>
            <w:gridSpan w:val="3"/>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xml:space="preserve">Support Staff wages </w:t>
            </w:r>
          </w:p>
        </w:tc>
        <w:tc>
          <w:tcPr>
            <w:tcW w:w="81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w:t>
            </w:r>
          </w:p>
        </w:tc>
        <w:tc>
          <w:tcPr>
            <w:tcW w:w="1530"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1</w:t>
            </w:r>
          </w:p>
        </w:tc>
        <w:tc>
          <w:tcPr>
            <w:tcW w:w="135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center"/>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250</w:t>
            </w:r>
          </w:p>
        </w:tc>
        <w:tc>
          <w:tcPr>
            <w:tcW w:w="111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righ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500</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Sub Total=</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500</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7477" w:type="dxa"/>
            <w:gridSpan w:val="6"/>
            <w:tcBorders>
              <w:top w:val="single" w:sz="8" w:space="0" w:color="auto"/>
              <w:left w:val="nil"/>
              <w:bottom w:val="single" w:sz="8" w:space="0" w:color="auto"/>
              <w:right w:val="single" w:sz="8" w:space="0" w:color="000000"/>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Grand Total=</w:t>
            </w:r>
          </w:p>
        </w:tc>
        <w:tc>
          <w:tcPr>
            <w:tcW w:w="111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righ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107,060.00</w:t>
            </w:r>
          </w:p>
        </w:tc>
        <w:tc>
          <w:tcPr>
            <w:tcW w:w="977" w:type="dxa"/>
            <w:tcBorders>
              <w:top w:val="nil"/>
              <w:left w:val="nil"/>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r w:rsidR="00FD590C" w:rsidRPr="00FD590C" w:rsidTr="00FD590C">
        <w:trPr>
          <w:trHeight w:val="315"/>
        </w:trPr>
        <w:tc>
          <w:tcPr>
            <w:tcW w:w="555" w:type="dxa"/>
            <w:tcBorders>
              <w:top w:val="nil"/>
              <w:left w:val="single" w:sz="8" w:space="0" w:color="auto"/>
              <w:bottom w:val="single" w:sz="8" w:space="0" w:color="auto"/>
              <w:right w:val="single" w:sz="8" w:space="0" w:color="auto"/>
            </w:tcBorders>
            <w:shd w:val="clear" w:color="auto" w:fill="auto"/>
            <w:noWrap/>
            <w:vAlign w:val="bottom"/>
            <w:hideMark/>
          </w:tcPr>
          <w:p w:rsidR="00FD590C" w:rsidRPr="00FD590C" w:rsidRDefault="00FD590C" w:rsidP="00FD590C">
            <w:pPr>
              <w:widowControl/>
              <w:snapToGrid/>
              <w:jc w:val="left"/>
              <w:rPr>
                <w:rFonts w:ascii="Calibri" w:eastAsia="Times New Roman" w:hAnsi="Calibri" w:cs="Calibri"/>
                <w:color w:val="000000"/>
                <w:kern w:val="0"/>
                <w:szCs w:val="22"/>
                <w:lang w:eastAsia="en-US"/>
              </w:rPr>
            </w:pPr>
            <w:r w:rsidRPr="00FD590C">
              <w:rPr>
                <w:rFonts w:ascii="Calibri" w:eastAsia="Times New Roman" w:hAnsi="Calibri" w:cs="Calibri"/>
                <w:color w:val="000000"/>
                <w:kern w:val="0"/>
                <w:szCs w:val="22"/>
                <w:lang w:eastAsia="en-US"/>
              </w:rPr>
              <w:t> </w:t>
            </w:r>
          </w:p>
        </w:tc>
        <w:tc>
          <w:tcPr>
            <w:tcW w:w="8594" w:type="dxa"/>
            <w:gridSpan w:val="7"/>
            <w:tcBorders>
              <w:top w:val="single" w:sz="8" w:space="0" w:color="auto"/>
              <w:left w:val="nil"/>
              <w:bottom w:val="single" w:sz="8" w:space="0" w:color="auto"/>
              <w:right w:val="single" w:sz="8" w:space="0" w:color="000000"/>
            </w:tcBorders>
            <w:shd w:val="clear" w:color="auto" w:fill="auto"/>
            <w:vAlign w:val="bottom"/>
            <w:hideMark/>
          </w:tcPr>
          <w:p w:rsidR="00FD590C" w:rsidRPr="00FD590C" w:rsidRDefault="00FD590C" w:rsidP="00FD590C">
            <w:pPr>
              <w:widowControl/>
              <w:snapToGrid/>
              <w:jc w:val="left"/>
              <w:rPr>
                <w:rFonts w:ascii="Arial" w:eastAsia="Times New Roman" w:hAnsi="Arial" w:cs="Arial"/>
                <w:b/>
                <w:bCs/>
                <w:color w:val="000000"/>
                <w:kern w:val="0"/>
                <w:sz w:val="18"/>
                <w:szCs w:val="18"/>
                <w:lang w:eastAsia="en-US"/>
              </w:rPr>
            </w:pPr>
            <w:r w:rsidRPr="00FD590C">
              <w:rPr>
                <w:rFonts w:ascii="Arial" w:eastAsia="Times New Roman" w:hAnsi="Arial" w:cs="Arial"/>
                <w:b/>
                <w:bCs/>
                <w:color w:val="000000"/>
                <w:kern w:val="0"/>
                <w:sz w:val="18"/>
                <w:szCs w:val="18"/>
                <w:lang w:eastAsia="en-US"/>
              </w:rPr>
              <w:t xml:space="preserve">In word =   One lac seventy thousand and Sixty Taka only                                                                                                                      </w:t>
            </w:r>
          </w:p>
        </w:tc>
        <w:tc>
          <w:tcPr>
            <w:tcW w:w="977" w:type="dxa"/>
            <w:tcBorders>
              <w:top w:val="nil"/>
              <w:left w:val="nil"/>
              <w:bottom w:val="single" w:sz="8" w:space="0" w:color="auto"/>
              <w:right w:val="single" w:sz="8" w:space="0" w:color="auto"/>
            </w:tcBorders>
            <w:shd w:val="clear" w:color="auto" w:fill="auto"/>
            <w:vAlign w:val="bottom"/>
            <w:hideMark/>
          </w:tcPr>
          <w:p w:rsidR="00FD590C" w:rsidRPr="00FD590C" w:rsidRDefault="00FD590C" w:rsidP="00FD590C">
            <w:pPr>
              <w:widowControl/>
              <w:snapToGrid/>
              <w:jc w:val="left"/>
              <w:rPr>
                <w:rFonts w:ascii="Arial" w:eastAsia="Times New Roman" w:hAnsi="Arial" w:cs="Arial"/>
                <w:color w:val="000000"/>
                <w:kern w:val="0"/>
                <w:sz w:val="18"/>
                <w:szCs w:val="18"/>
                <w:lang w:eastAsia="en-US"/>
              </w:rPr>
            </w:pPr>
            <w:r w:rsidRPr="00FD590C">
              <w:rPr>
                <w:rFonts w:ascii="Arial" w:eastAsia="Times New Roman" w:hAnsi="Arial" w:cs="Arial"/>
                <w:color w:val="000000"/>
                <w:kern w:val="0"/>
                <w:sz w:val="18"/>
                <w:szCs w:val="18"/>
                <w:lang w:eastAsia="en-US"/>
              </w:rPr>
              <w:t> </w:t>
            </w:r>
          </w:p>
        </w:tc>
      </w:tr>
    </w:tbl>
    <w:p w:rsidR="00FD590C" w:rsidRPr="00D83959" w:rsidRDefault="00FD590C" w:rsidP="00D83959">
      <w:pPr>
        <w:pStyle w:val="BodyText"/>
      </w:pPr>
    </w:p>
    <w:sectPr w:rsidR="00FD590C" w:rsidRPr="00D83959" w:rsidSect="00FD590C">
      <w:headerReference w:type="even" r:id="rId16"/>
      <w:headerReference w:type="default" r:id="rId17"/>
      <w:footerReference w:type="default" r:id="rId18"/>
      <w:headerReference w:type="first" r:id="rId19"/>
      <w:footerReference w:type="first" r:id="rId20"/>
      <w:pgSz w:w="11906" w:h="16838" w:code="9"/>
      <w:pgMar w:top="1896" w:right="1701" w:bottom="1701" w:left="1701" w:header="576" w:footer="43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5058" w:rsidRDefault="00A75058" w:rsidP="00B364D4">
      <w:r>
        <w:separator/>
      </w:r>
    </w:p>
  </w:endnote>
  <w:endnote w:type="continuationSeparator" w:id="1">
    <w:p w:rsidR="00A75058" w:rsidRDefault="00A75058"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856" w:rsidRDefault="00B308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8E3783">
    <w:pPr>
      <w:jc w:val="center"/>
    </w:pPr>
  </w:p>
  <w:p w:rsidR="008E3783" w:rsidRDefault="008E378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856" w:rsidRDefault="00B3085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Footer"/>
      <w:jc w:val="center"/>
    </w:pPr>
    <w:fldSimple w:instr=" PAGE   \* MERGEFORMAT ">
      <w:r w:rsidR="00BD6CD6" w:rsidRPr="00BD6CD6">
        <w:rPr>
          <w:noProof/>
          <w:lang w:val="ja-JP"/>
        </w:rPr>
        <w:t>13</w:t>
      </w:r>
    </w:fldSimple>
  </w:p>
  <w:p w:rsidR="008E3783" w:rsidRDefault="008E378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jc w:val="center"/>
    </w:pPr>
    <w:fldSimple w:instr="PAGE   \* MERGEFORMAT">
      <w:r w:rsidR="008E3783" w:rsidRPr="00A303D5">
        <w:rPr>
          <w:noProof/>
          <w:lang w:val="ja-JP"/>
        </w:rPr>
        <w:t>1</w:t>
      </w:r>
    </w:fldSimple>
  </w:p>
  <w:p w:rsidR="008E3783" w:rsidRDefault="008E378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5058" w:rsidRDefault="00A75058" w:rsidP="00B364D4">
      <w:r>
        <w:separator/>
      </w:r>
    </w:p>
  </w:footnote>
  <w:footnote w:type="continuationSeparator" w:id="1">
    <w:p w:rsidR="00A75058" w:rsidRDefault="00A75058"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77" o:spid="_x0000_s2050" type="#_x0000_t136" style="position:absolute;left:0;text-align:left;margin-left:0;margin-top:0;width:539.7pt;height:59.95pt;rotation:315;z-index:-251660288;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78" o:spid="_x0000_s2051" type="#_x0000_t136" style="position:absolute;left:0;text-align:left;margin-left:0;margin-top:0;width:539.7pt;height:59.95pt;rotation:315;z-index:-251659264;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76" o:spid="_x0000_s2049" type="#_x0000_t136" style="position:absolute;left:0;text-align:left;margin-left:0;margin-top:0;width:611.25pt;height:93.9pt;rotation:315;z-index:-251661312;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ins w:id="33" w:author="taisuke shime" w:date="2014-09-03T11:34: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80" o:spid="_x0000_s2056" type="#_x0000_t136" style="position:absolute;left:0;text-align:left;margin-left:0;margin-top:0;width:539.7pt;height:59.95pt;rotation:315;z-index:-251657216;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ins>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ins w:id="34" w:author="taisuke shime" w:date="2014-09-03T11:34: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81" o:spid="_x0000_s2057" type="#_x0000_t136" style="position:absolute;left:0;text-align:left;margin-left:0;margin-top:0;width:539.7pt;height:59.95pt;rotation:315;z-index:-251656192;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ins>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783" w:rsidRDefault="00DA3CEC">
    <w:pPr>
      <w:pStyle w:val="Header"/>
    </w:pPr>
    <w:ins w:id="35" w:author="taisuke shime" w:date="2014-09-03T11:34: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52379" o:spid="_x0000_s2055" type="#_x0000_t136" style="position:absolute;left:0;text-align:left;margin-left:0;margin-top:0;width:539.7pt;height:59.95pt;rotation:315;z-index:-251658240;mso-position-horizontal:center;mso-position-horizontal-relative:margin;mso-position-vertical:center;mso-position-vertical-relative:margin" o:allowincell="f" fillcolor="silver" stroked="f">
            <v:fill opacity=".5"/>
            <v:textpath style="font-family:&quot;Times New Roman&quot;;font-size:1pt" string="Final_January 2018"/>
            <w10:wrap anchorx="margin" anchory="margin"/>
          </v:shape>
        </w:pic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2663470"/>
    <w:multiLevelType w:val="hybridMultilevel"/>
    <w:tmpl w:val="FA0EA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6557F5"/>
    <w:multiLevelType w:val="hybridMultilevel"/>
    <w:tmpl w:val="3F6A5580"/>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54A082F"/>
    <w:multiLevelType w:val="hybridMultilevel"/>
    <w:tmpl w:val="388A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7A4B56"/>
    <w:multiLevelType w:val="hybridMultilevel"/>
    <w:tmpl w:val="E1BA2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9C3414"/>
    <w:multiLevelType w:val="hybridMultilevel"/>
    <w:tmpl w:val="5798F4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ADB2E5A"/>
    <w:multiLevelType w:val="hybridMultilevel"/>
    <w:tmpl w:val="D15689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0B2F3A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5B08C0"/>
    <w:multiLevelType w:val="hybridMultilevel"/>
    <w:tmpl w:val="9DC03D66"/>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2F74BFB"/>
    <w:multiLevelType w:val="hybridMultilevel"/>
    <w:tmpl w:val="26E0B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9B0774"/>
    <w:multiLevelType w:val="hybridMultilevel"/>
    <w:tmpl w:val="4BAC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C7777E"/>
    <w:multiLevelType w:val="hybridMultilevel"/>
    <w:tmpl w:val="D97E4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467908"/>
    <w:multiLevelType w:val="hybridMultilevel"/>
    <w:tmpl w:val="E092F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E81A7B"/>
    <w:multiLevelType w:val="hybridMultilevel"/>
    <w:tmpl w:val="15A26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AD362B"/>
    <w:multiLevelType w:val="hybridMultilevel"/>
    <w:tmpl w:val="BB0EC2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1D5991"/>
    <w:multiLevelType w:val="hybridMultilevel"/>
    <w:tmpl w:val="95C4F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727779"/>
    <w:multiLevelType w:val="hybridMultilevel"/>
    <w:tmpl w:val="3E441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741E43"/>
    <w:multiLevelType w:val="hybridMultilevel"/>
    <w:tmpl w:val="5E8CB0BC"/>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19">
    <w:nsid w:val="308358DB"/>
    <w:multiLevelType w:val="hybridMultilevel"/>
    <w:tmpl w:val="1C622120"/>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31607B9F"/>
    <w:multiLevelType w:val="hybridMultilevel"/>
    <w:tmpl w:val="BABE7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6E6998"/>
    <w:multiLevelType w:val="hybridMultilevel"/>
    <w:tmpl w:val="8BBE88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3383983"/>
    <w:multiLevelType w:val="hybridMultilevel"/>
    <w:tmpl w:val="4498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012D63"/>
    <w:multiLevelType w:val="hybridMultilevel"/>
    <w:tmpl w:val="C4C69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2C1C09"/>
    <w:multiLevelType w:val="hybridMultilevel"/>
    <w:tmpl w:val="93B4F1C4"/>
    <w:lvl w:ilvl="0" w:tplc="018A85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443D1958"/>
    <w:multiLevelType w:val="multilevel"/>
    <w:tmpl w:val="D90E6D56"/>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26">
    <w:nsid w:val="446A63C3"/>
    <w:multiLevelType w:val="hybridMultilevel"/>
    <w:tmpl w:val="D39E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C26C04"/>
    <w:multiLevelType w:val="hybridMultilevel"/>
    <w:tmpl w:val="5372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0327FE"/>
    <w:multiLevelType w:val="hybridMultilevel"/>
    <w:tmpl w:val="BC4A119A"/>
    <w:lvl w:ilvl="0" w:tplc="EA4AD54E">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DA2DD3"/>
    <w:multiLevelType w:val="multilevel"/>
    <w:tmpl w:val="6E04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8BE2C59"/>
    <w:multiLevelType w:val="hybridMultilevel"/>
    <w:tmpl w:val="28C45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78149B"/>
    <w:multiLevelType w:val="multilevel"/>
    <w:tmpl w:val="5360F6E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B13722"/>
    <w:multiLevelType w:val="hybridMultilevel"/>
    <w:tmpl w:val="9FE22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123AC1"/>
    <w:multiLevelType w:val="hybridMultilevel"/>
    <w:tmpl w:val="7218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4F662B"/>
    <w:multiLevelType w:val="hybridMultilevel"/>
    <w:tmpl w:val="903E32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85C53EB"/>
    <w:multiLevelType w:val="hybridMultilevel"/>
    <w:tmpl w:val="6164BA4C"/>
    <w:lvl w:ilvl="0" w:tplc="4AB6BA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63688C"/>
    <w:multiLevelType w:val="hybridMultilevel"/>
    <w:tmpl w:val="06E83C8A"/>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6CE60C9C"/>
    <w:multiLevelType w:val="hybridMultilevel"/>
    <w:tmpl w:val="DE5A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7322F7"/>
    <w:multiLevelType w:val="hybridMultilevel"/>
    <w:tmpl w:val="44C48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5"/>
  </w:num>
  <w:num w:numId="4">
    <w:abstractNumId w:val="38"/>
  </w:num>
  <w:num w:numId="5">
    <w:abstractNumId w:val="17"/>
  </w:num>
  <w:num w:numId="6">
    <w:abstractNumId w:val="29"/>
  </w:num>
  <w:num w:numId="7">
    <w:abstractNumId w:val="18"/>
  </w:num>
  <w:num w:numId="8">
    <w:abstractNumId w:val="35"/>
  </w:num>
  <w:num w:numId="9">
    <w:abstractNumId w:val="12"/>
  </w:num>
  <w:num w:numId="10">
    <w:abstractNumId w:val="14"/>
  </w:num>
  <w:num w:numId="11">
    <w:abstractNumId w:val="30"/>
  </w:num>
  <w:num w:numId="12">
    <w:abstractNumId w:val="13"/>
  </w:num>
  <w:num w:numId="13">
    <w:abstractNumId w:val="5"/>
  </w:num>
  <w:num w:numId="14">
    <w:abstractNumId w:val="10"/>
  </w:num>
  <w:num w:numId="15">
    <w:abstractNumId w:val="11"/>
  </w:num>
  <w:num w:numId="16">
    <w:abstractNumId w:val="15"/>
  </w:num>
  <w:num w:numId="17">
    <w:abstractNumId w:val="2"/>
  </w:num>
  <w:num w:numId="18">
    <w:abstractNumId w:val="22"/>
  </w:num>
  <w:num w:numId="19">
    <w:abstractNumId w:val="33"/>
  </w:num>
  <w:num w:numId="20">
    <w:abstractNumId w:val="20"/>
  </w:num>
  <w:num w:numId="21">
    <w:abstractNumId w:val="37"/>
  </w:num>
  <w:num w:numId="22">
    <w:abstractNumId w:val="4"/>
  </w:num>
  <w:num w:numId="23">
    <w:abstractNumId w:val="27"/>
  </w:num>
  <w:num w:numId="24">
    <w:abstractNumId w:val="23"/>
  </w:num>
  <w:num w:numId="25">
    <w:abstractNumId w:val="32"/>
  </w:num>
  <w:num w:numId="26">
    <w:abstractNumId w:val="34"/>
  </w:num>
  <w:num w:numId="27">
    <w:abstractNumId w:val="6"/>
  </w:num>
  <w:num w:numId="28">
    <w:abstractNumId w:val="31"/>
  </w:num>
  <w:num w:numId="29">
    <w:abstractNumId w:val="21"/>
  </w:num>
  <w:num w:numId="30">
    <w:abstractNumId w:val="28"/>
  </w:num>
  <w:num w:numId="31">
    <w:abstractNumId w:val="7"/>
  </w:num>
  <w:num w:numId="32">
    <w:abstractNumId w:val="9"/>
  </w:num>
  <w:num w:numId="33">
    <w:abstractNumId w:val="24"/>
  </w:num>
  <w:num w:numId="34">
    <w:abstractNumId w:val="19"/>
  </w:num>
  <w:num w:numId="35">
    <w:abstractNumId w:val="3"/>
  </w:num>
  <w:num w:numId="36">
    <w:abstractNumId w:val="36"/>
  </w:num>
  <w:num w:numId="37">
    <w:abstractNumId w:val="26"/>
  </w:num>
  <w:num w:numId="38">
    <w:abstractNumId w:val="16"/>
  </w:num>
  <w:num w:numId="39">
    <w:abstractNumId w:val="8"/>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1"/>
  <w:defaultTabStop w:val="720"/>
  <w:drawingGridHorizontalSpacing w:val="110"/>
  <w:displayHorizontalDrawingGridEvery w:val="2"/>
  <w:characterSpacingControl w:val="doNotCompress"/>
  <w:hdrShapeDefaults>
    <o:shapedefaults v:ext="edit" spidmax="7170">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282D"/>
    <w:rsid w:val="000037F9"/>
    <w:rsid w:val="00006A9B"/>
    <w:rsid w:val="00006F68"/>
    <w:rsid w:val="00011F02"/>
    <w:rsid w:val="000129F9"/>
    <w:rsid w:val="00013E61"/>
    <w:rsid w:val="00021F32"/>
    <w:rsid w:val="0002290D"/>
    <w:rsid w:val="000323B0"/>
    <w:rsid w:val="000404BC"/>
    <w:rsid w:val="00047423"/>
    <w:rsid w:val="00047AE5"/>
    <w:rsid w:val="00051D02"/>
    <w:rsid w:val="000529FD"/>
    <w:rsid w:val="0005350C"/>
    <w:rsid w:val="00053F75"/>
    <w:rsid w:val="00055EA1"/>
    <w:rsid w:val="00062022"/>
    <w:rsid w:val="00064518"/>
    <w:rsid w:val="00067D59"/>
    <w:rsid w:val="00071346"/>
    <w:rsid w:val="00071E94"/>
    <w:rsid w:val="000747AF"/>
    <w:rsid w:val="00074955"/>
    <w:rsid w:val="000753A0"/>
    <w:rsid w:val="00076589"/>
    <w:rsid w:val="00080457"/>
    <w:rsid w:val="00080C55"/>
    <w:rsid w:val="00082782"/>
    <w:rsid w:val="000844E9"/>
    <w:rsid w:val="00086169"/>
    <w:rsid w:val="000878C1"/>
    <w:rsid w:val="00087D88"/>
    <w:rsid w:val="000916F2"/>
    <w:rsid w:val="000919F5"/>
    <w:rsid w:val="00094E16"/>
    <w:rsid w:val="00097456"/>
    <w:rsid w:val="000A06DD"/>
    <w:rsid w:val="000A141A"/>
    <w:rsid w:val="000A29A2"/>
    <w:rsid w:val="000A2E97"/>
    <w:rsid w:val="000A3050"/>
    <w:rsid w:val="000A307F"/>
    <w:rsid w:val="000A3596"/>
    <w:rsid w:val="000A389B"/>
    <w:rsid w:val="000A3CDD"/>
    <w:rsid w:val="000A507C"/>
    <w:rsid w:val="000A598B"/>
    <w:rsid w:val="000B0841"/>
    <w:rsid w:val="000B12D8"/>
    <w:rsid w:val="000C1544"/>
    <w:rsid w:val="000C4824"/>
    <w:rsid w:val="000C5E87"/>
    <w:rsid w:val="000D090D"/>
    <w:rsid w:val="000D29D8"/>
    <w:rsid w:val="000D3346"/>
    <w:rsid w:val="000D3812"/>
    <w:rsid w:val="000D3EC7"/>
    <w:rsid w:val="000D7235"/>
    <w:rsid w:val="000D7992"/>
    <w:rsid w:val="000E1C88"/>
    <w:rsid w:val="000E216A"/>
    <w:rsid w:val="000E333E"/>
    <w:rsid w:val="000E4541"/>
    <w:rsid w:val="000E53D4"/>
    <w:rsid w:val="000E7C0D"/>
    <w:rsid w:val="000F0A14"/>
    <w:rsid w:val="000F19AE"/>
    <w:rsid w:val="000F345B"/>
    <w:rsid w:val="000F3BDB"/>
    <w:rsid w:val="000F573B"/>
    <w:rsid w:val="000F5D35"/>
    <w:rsid w:val="00100E98"/>
    <w:rsid w:val="001037C7"/>
    <w:rsid w:val="0010382D"/>
    <w:rsid w:val="00104271"/>
    <w:rsid w:val="001042B4"/>
    <w:rsid w:val="00106073"/>
    <w:rsid w:val="0010647E"/>
    <w:rsid w:val="00111BF7"/>
    <w:rsid w:val="00115727"/>
    <w:rsid w:val="0011672F"/>
    <w:rsid w:val="00120338"/>
    <w:rsid w:val="00120667"/>
    <w:rsid w:val="00125502"/>
    <w:rsid w:val="00130140"/>
    <w:rsid w:val="001333E7"/>
    <w:rsid w:val="001336E1"/>
    <w:rsid w:val="00136383"/>
    <w:rsid w:val="001364B5"/>
    <w:rsid w:val="001368D7"/>
    <w:rsid w:val="00136B7E"/>
    <w:rsid w:val="001404C3"/>
    <w:rsid w:val="00140FD4"/>
    <w:rsid w:val="00142D23"/>
    <w:rsid w:val="0014347D"/>
    <w:rsid w:val="0014379E"/>
    <w:rsid w:val="00143B14"/>
    <w:rsid w:val="0014439C"/>
    <w:rsid w:val="00145865"/>
    <w:rsid w:val="00152E2B"/>
    <w:rsid w:val="00153185"/>
    <w:rsid w:val="00153D1E"/>
    <w:rsid w:val="00154D79"/>
    <w:rsid w:val="00156F36"/>
    <w:rsid w:val="001616D4"/>
    <w:rsid w:val="0016384C"/>
    <w:rsid w:val="00163C0D"/>
    <w:rsid w:val="001665EF"/>
    <w:rsid w:val="00166E3B"/>
    <w:rsid w:val="00170191"/>
    <w:rsid w:val="00175AD6"/>
    <w:rsid w:val="00175D4F"/>
    <w:rsid w:val="0017779F"/>
    <w:rsid w:val="00180C2C"/>
    <w:rsid w:val="0018596E"/>
    <w:rsid w:val="00185B6E"/>
    <w:rsid w:val="001868D8"/>
    <w:rsid w:val="00190A9D"/>
    <w:rsid w:val="00190FF9"/>
    <w:rsid w:val="00192A49"/>
    <w:rsid w:val="00193B28"/>
    <w:rsid w:val="00194DD5"/>
    <w:rsid w:val="0019577D"/>
    <w:rsid w:val="00196958"/>
    <w:rsid w:val="001A159F"/>
    <w:rsid w:val="001A42D5"/>
    <w:rsid w:val="001A68F9"/>
    <w:rsid w:val="001B2114"/>
    <w:rsid w:val="001B23C2"/>
    <w:rsid w:val="001B41C7"/>
    <w:rsid w:val="001B5DC7"/>
    <w:rsid w:val="001B7251"/>
    <w:rsid w:val="001C1F42"/>
    <w:rsid w:val="001C4D77"/>
    <w:rsid w:val="001C626C"/>
    <w:rsid w:val="001C68C4"/>
    <w:rsid w:val="001D0B01"/>
    <w:rsid w:val="001D7A43"/>
    <w:rsid w:val="001D7CB1"/>
    <w:rsid w:val="001E1ED6"/>
    <w:rsid w:val="001E1F3B"/>
    <w:rsid w:val="001E361D"/>
    <w:rsid w:val="001E4B56"/>
    <w:rsid w:val="001E7B65"/>
    <w:rsid w:val="001F07CC"/>
    <w:rsid w:val="001F0C76"/>
    <w:rsid w:val="001F0D8A"/>
    <w:rsid w:val="0020564C"/>
    <w:rsid w:val="0021335D"/>
    <w:rsid w:val="00216005"/>
    <w:rsid w:val="00216160"/>
    <w:rsid w:val="002171B1"/>
    <w:rsid w:val="00220090"/>
    <w:rsid w:val="002218C4"/>
    <w:rsid w:val="00224002"/>
    <w:rsid w:val="00226EC1"/>
    <w:rsid w:val="00230E6A"/>
    <w:rsid w:val="0023144E"/>
    <w:rsid w:val="002322DF"/>
    <w:rsid w:val="00236E2A"/>
    <w:rsid w:val="00241484"/>
    <w:rsid w:val="00241AE9"/>
    <w:rsid w:val="00242307"/>
    <w:rsid w:val="002455FE"/>
    <w:rsid w:val="00245ED3"/>
    <w:rsid w:val="002460B7"/>
    <w:rsid w:val="002470BF"/>
    <w:rsid w:val="00247309"/>
    <w:rsid w:val="00247B6E"/>
    <w:rsid w:val="00251432"/>
    <w:rsid w:val="0025263D"/>
    <w:rsid w:val="00257EFF"/>
    <w:rsid w:val="002603A9"/>
    <w:rsid w:val="00260AF6"/>
    <w:rsid w:val="0026118B"/>
    <w:rsid w:val="00262DCB"/>
    <w:rsid w:val="00264022"/>
    <w:rsid w:val="002643F9"/>
    <w:rsid w:val="00264BB2"/>
    <w:rsid w:val="00265099"/>
    <w:rsid w:val="002751F1"/>
    <w:rsid w:val="00276212"/>
    <w:rsid w:val="00276DDD"/>
    <w:rsid w:val="00277600"/>
    <w:rsid w:val="00281CF3"/>
    <w:rsid w:val="00281FDA"/>
    <w:rsid w:val="00285304"/>
    <w:rsid w:val="00287F7D"/>
    <w:rsid w:val="00290E55"/>
    <w:rsid w:val="00291641"/>
    <w:rsid w:val="0029178B"/>
    <w:rsid w:val="00292065"/>
    <w:rsid w:val="00292CB5"/>
    <w:rsid w:val="00293C44"/>
    <w:rsid w:val="00294665"/>
    <w:rsid w:val="00295D0C"/>
    <w:rsid w:val="00296DE8"/>
    <w:rsid w:val="00297F1D"/>
    <w:rsid w:val="002A6BF3"/>
    <w:rsid w:val="002B0827"/>
    <w:rsid w:val="002B23C3"/>
    <w:rsid w:val="002B2AC8"/>
    <w:rsid w:val="002B32C4"/>
    <w:rsid w:val="002B4117"/>
    <w:rsid w:val="002B5642"/>
    <w:rsid w:val="002B639D"/>
    <w:rsid w:val="002B6985"/>
    <w:rsid w:val="002C01E0"/>
    <w:rsid w:val="002C2C24"/>
    <w:rsid w:val="002C4403"/>
    <w:rsid w:val="002C53B8"/>
    <w:rsid w:val="002C7778"/>
    <w:rsid w:val="002D066B"/>
    <w:rsid w:val="002D130E"/>
    <w:rsid w:val="002D16D2"/>
    <w:rsid w:val="002D66CF"/>
    <w:rsid w:val="002D7862"/>
    <w:rsid w:val="002D7887"/>
    <w:rsid w:val="002E0841"/>
    <w:rsid w:val="002E107C"/>
    <w:rsid w:val="002E52E1"/>
    <w:rsid w:val="002E7E17"/>
    <w:rsid w:val="002F14AD"/>
    <w:rsid w:val="002F22A6"/>
    <w:rsid w:val="002F4650"/>
    <w:rsid w:val="002F7651"/>
    <w:rsid w:val="00300109"/>
    <w:rsid w:val="00300328"/>
    <w:rsid w:val="00304A4B"/>
    <w:rsid w:val="0030742E"/>
    <w:rsid w:val="00307B1B"/>
    <w:rsid w:val="00311880"/>
    <w:rsid w:val="00311CC3"/>
    <w:rsid w:val="00313E57"/>
    <w:rsid w:val="00314A2F"/>
    <w:rsid w:val="00315356"/>
    <w:rsid w:val="003216C1"/>
    <w:rsid w:val="00327EBF"/>
    <w:rsid w:val="0033305B"/>
    <w:rsid w:val="00334A31"/>
    <w:rsid w:val="00335F99"/>
    <w:rsid w:val="003371A4"/>
    <w:rsid w:val="00337802"/>
    <w:rsid w:val="00342481"/>
    <w:rsid w:val="0034277C"/>
    <w:rsid w:val="00344D3F"/>
    <w:rsid w:val="00346961"/>
    <w:rsid w:val="00346BFE"/>
    <w:rsid w:val="00347F5A"/>
    <w:rsid w:val="00350A30"/>
    <w:rsid w:val="0035381B"/>
    <w:rsid w:val="003578C5"/>
    <w:rsid w:val="00357EE0"/>
    <w:rsid w:val="00357F95"/>
    <w:rsid w:val="00361BDC"/>
    <w:rsid w:val="00362ED0"/>
    <w:rsid w:val="00364B9C"/>
    <w:rsid w:val="00364F95"/>
    <w:rsid w:val="00365DA7"/>
    <w:rsid w:val="0037230C"/>
    <w:rsid w:val="00373DCA"/>
    <w:rsid w:val="00375EE9"/>
    <w:rsid w:val="00376EC5"/>
    <w:rsid w:val="00376F59"/>
    <w:rsid w:val="00377616"/>
    <w:rsid w:val="00381C7D"/>
    <w:rsid w:val="00381EA1"/>
    <w:rsid w:val="00381F43"/>
    <w:rsid w:val="00384FF2"/>
    <w:rsid w:val="003876B4"/>
    <w:rsid w:val="0038797F"/>
    <w:rsid w:val="00391816"/>
    <w:rsid w:val="00391B55"/>
    <w:rsid w:val="00391F2D"/>
    <w:rsid w:val="00394F3C"/>
    <w:rsid w:val="00395C03"/>
    <w:rsid w:val="00395C63"/>
    <w:rsid w:val="00396545"/>
    <w:rsid w:val="003971FE"/>
    <w:rsid w:val="003A026D"/>
    <w:rsid w:val="003A1315"/>
    <w:rsid w:val="003A1714"/>
    <w:rsid w:val="003A2E21"/>
    <w:rsid w:val="003A5059"/>
    <w:rsid w:val="003A65EF"/>
    <w:rsid w:val="003A65FB"/>
    <w:rsid w:val="003B1B94"/>
    <w:rsid w:val="003B2191"/>
    <w:rsid w:val="003B3C5D"/>
    <w:rsid w:val="003B3F53"/>
    <w:rsid w:val="003C1413"/>
    <w:rsid w:val="003C1DA1"/>
    <w:rsid w:val="003C3A0E"/>
    <w:rsid w:val="003C464E"/>
    <w:rsid w:val="003D16B8"/>
    <w:rsid w:val="003D2045"/>
    <w:rsid w:val="003D3839"/>
    <w:rsid w:val="003D51BA"/>
    <w:rsid w:val="003D5792"/>
    <w:rsid w:val="003E2541"/>
    <w:rsid w:val="003E50B2"/>
    <w:rsid w:val="003E5377"/>
    <w:rsid w:val="003E69DB"/>
    <w:rsid w:val="003E6AF6"/>
    <w:rsid w:val="003E73BA"/>
    <w:rsid w:val="003F20EF"/>
    <w:rsid w:val="003F3513"/>
    <w:rsid w:val="003F3DD6"/>
    <w:rsid w:val="003F66A4"/>
    <w:rsid w:val="00400E26"/>
    <w:rsid w:val="004048E2"/>
    <w:rsid w:val="00405CE2"/>
    <w:rsid w:val="00407A7D"/>
    <w:rsid w:val="00407F9C"/>
    <w:rsid w:val="00412166"/>
    <w:rsid w:val="00416806"/>
    <w:rsid w:val="00416D82"/>
    <w:rsid w:val="00420EA8"/>
    <w:rsid w:val="0042180A"/>
    <w:rsid w:val="004224B3"/>
    <w:rsid w:val="004239B6"/>
    <w:rsid w:val="00424569"/>
    <w:rsid w:val="004256E7"/>
    <w:rsid w:val="0042599F"/>
    <w:rsid w:val="00425A1F"/>
    <w:rsid w:val="0043015E"/>
    <w:rsid w:val="00430ED8"/>
    <w:rsid w:val="004319CF"/>
    <w:rsid w:val="00433EF9"/>
    <w:rsid w:val="00437482"/>
    <w:rsid w:val="004401F2"/>
    <w:rsid w:val="004406AF"/>
    <w:rsid w:val="004407F1"/>
    <w:rsid w:val="00440B8F"/>
    <w:rsid w:val="0044570C"/>
    <w:rsid w:val="00446926"/>
    <w:rsid w:val="00446948"/>
    <w:rsid w:val="00447745"/>
    <w:rsid w:val="0044775D"/>
    <w:rsid w:val="00460CDF"/>
    <w:rsid w:val="00460DFF"/>
    <w:rsid w:val="00467680"/>
    <w:rsid w:val="00472A79"/>
    <w:rsid w:val="004760A4"/>
    <w:rsid w:val="004762AF"/>
    <w:rsid w:val="0047655E"/>
    <w:rsid w:val="00476FC4"/>
    <w:rsid w:val="00483B2A"/>
    <w:rsid w:val="00484E1D"/>
    <w:rsid w:val="00486F8D"/>
    <w:rsid w:val="00487744"/>
    <w:rsid w:val="00494072"/>
    <w:rsid w:val="00495613"/>
    <w:rsid w:val="004969C3"/>
    <w:rsid w:val="00497243"/>
    <w:rsid w:val="004A0C56"/>
    <w:rsid w:val="004B0FEF"/>
    <w:rsid w:val="004B4163"/>
    <w:rsid w:val="004B4463"/>
    <w:rsid w:val="004B7070"/>
    <w:rsid w:val="004B7AE4"/>
    <w:rsid w:val="004C135A"/>
    <w:rsid w:val="004C4567"/>
    <w:rsid w:val="004C53D0"/>
    <w:rsid w:val="004C5AF2"/>
    <w:rsid w:val="004C6E89"/>
    <w:rsid w:val="004D1440"/>
    <w:rsid w:val="004E111E"/>
    <w:rsid w:val="004E1C47"/>
    <w:rsid w:val="004E1D1D"/>
    <w:rsid w:val="004E2501"/>
    <w:rsid w:val="004E5886"/>
    <w:rsid w:val="004E5E86"/>
    <w:rsid w:val="004F0FA5"/>
    <w:rsid w:val="004F1205"/>
    <w:rsid w:val="004F2362"/>
    <w:rsid w:val="0050603A"/>
    <w:rsid w:val="00507B37"/>
    <w:rsid w:val="00510B2A"/>
    <w:rsid w:val="00510CAC"/>
    <w:rsid w:val="005122DD"/>
    <w:rsid w:val="00514395"/>
    <w:rsid w:val="00514CBF"/>
    <w:rsid w:val="00514DFE"/>
    <w:rsid w:val="005160DB"/>
    <w:rsid w:val="00516653"/>
    <w:rsid w:val="0053085E"/>
    <w:rsid w:val="005318FF"/>
    <w:rsid w:val="00532FEE"/>
    <w:rsid w:val="00533E45"/>
    <w:rsid w:val="00533E5C"/>
    <w:rsid w:val="005378B5"/>
    <w:rsid w:val="00537933"/>
    <w:rsid w:val="00540C31"/>
    <w:rsid w:val="00544481"/>
    <w:rsid w:val="00546623"/>
    <w:rsid w:val="00552DF9"/>
    <w:rsid w:val="005622AE"/>
    <w:rsid w:val="00562A8E"/>
    <w:rsid w:val="00565A3B"/>
    <w:rsid w:val="00566760"/>
    <w:rsid w:val="0056732A"/>
    <w:rsid w:val="00567D67"/>
    <w:rsid w:val="0057136F"/>
    <w:rsid w:val="005726FC"/>
    <w:rsid w:val="00576D1E"/>
    <w:rsid w:val="00581075"/>
    <w:rsid w:val="00585057"/>
    <w:rsid w:val="005920FD"/>
    <w:rsid w:val="005933BA"/>
    <w:rsid w:val="005955DD"/>
    <w:rsid w:val="005A454F"/>
    <w:rsid w:val="005A6184"/>
    <w:rsid w:val="005A6882"/>
    <w:rsid w:val="005B1CBC"/>
    <w:rsid w:val="005B1E4A"/>
    <w:rsid w:val="005B2392"/>
    <w:rsid w:val="005B459A"/>
    <w:rsid w:val="005B71A0"/>
    <w:rsid w:val="005C1CF8"/>
    <w:rsid w:val="005C2D27"/>
    <w:rsid w:val="005C5EDF"/>
    <w:rsid w:val="005C7750"/>
    <w:rsid w:val="005D16D8"/>
    <w:rsid w:val="005D1C15"/>
    <w:rsid w:val="005D383F"/>
    <w:rsid w:val="005D7648"/>
    <w:rsid w:val="005E0ECE"/>
    <w:rsid w:val="005E1958"/>
    <w:rsid w:val="005E3255"/>
    <w:rsid w:val="005E622F"/>
    <w:rsid w:val="005F523D"/>
    <w:rsid w:val="005F54A4"/>
    <w:rsid w:val="00601DDE"/>
    <w:rsid w:val="00603BFF"/>
    <w:rsid w:val="006049AD"/>
    <w:rsid w:val="00604B3D"/>
    <w:rsid w:val="006054C0"/>
    <w:rsid w:val="00607FB6"/>
    <w:rsid w:val="006114E1"/>
    <w:rsid w:val="00613239"/>
    <w:rsid w:val="00613602"/>
    <w:rsid w:val="006150A6"/>
    <w:rsid w:val="0061533E"/>
    <w:rsid w:val="0061626E"/>
    <w:rsid w:val="00621349"/>
    <w:rsid w:val="006217EB"/>
    <w:rsid w:val="00622521"/>
    <w:rsid w:val="00624370"/>
    <w:rsid w:val="006249BA"/>
    <w:rsid w:val="00625CC5"/>
    <w:rsid w:val="006263D5"/>
    <w:rsid w:val="006274A7"/>
    <w:rsid w:val="00627AA9"/>
    <w:rsid w:val="006311E0"/>
    <w:rsid w:val="0063161A"/>
    <w:rsid w:val="00631E53"/>
    <w:rsid w:val="006320FD"/>
    <w:rsid w:val="006358B0"/>
    <w:rsid w:val="00636002"/>
    <w:rsid w:val="00641CC5"/>
    <w:rsid w:val="00642C2D"/>
    <w:rsid w:val="00642EB3"/>
    <w:rsid w:val="006433F2"/>
    <w:rsid w:val="006445DD"/>
    <w:rsid w:val="00646347"/>
    <w:rsid w:val="00646C83"/>
    <w:rsid w:val="00650A60"/>
    <w:rsid w:val="00653582"/>
    <w:rsid w:val="00653C82"/>
    <w:rsid w:val="00653E27"/>
    <w:rsid w:val="0065469E"/>
    <w:rsid w:val="0065761A"/>
    <w:rsid w:val="00661950"/>
    <w:rsid w:val="00666E91"/>
    <w:rsid w:val="0066724A"/>
    <w:rsid w:val="00672E40"/>
    <w:rsid w:val="00676114"/>
    <w:rsid w:val="0069148E"/>
    <w:rsid w:val="00692C74"/>
    <w:rsid w:val="00693917"/>
    <w:rsid w:val="00694E1D"/>
    <w:rsid w:val="00694F73"/>
    <w:rsid w:val="00695277"/>
    <w:rsid w:val="006954E1"/>
    <w:rsid w:val="00696C09"/>
    <w:rsid w:val="006A070C"/>
    <w:rsid w:val="006A20BD"/>
    <w:rsid w:val="006A3E34"/>
    <w:rsid w:val="006A6C4D"/>
    <w:rsid w:val="006B0D14"/>
    <w:rsid w:val="006B2086"/>
    <w:rsid w:val="006B2B29"/>
    <w:rsid w:val="006B2B55"/>
    <w:rsid w:val="006B36F6"/>
    <w:rsid w:val="006B4074"/>
    <w:rsid w:val="006B5954"/>
    <w:rsid w:val="006B5BE6"/>
    <w:rsid w:val="006B674D"/>
    <w:rsid w:val="006B6F82"/>
    <w:rsid w:val="006B7F1D"/>
    <w:rsid w:val="006C11BB"/>
    <w:rsid w:val="006C1335"/>
    <w:rsid w:val="006C1D08"/>
    <w:rsid w:val="006C35BA"/>
    <w:rsid w:val="006C44FF"/>
    <w:rsid w:val="006C57B6"/>
    <w:rsid w:val="006C62C3"/>
    <w:rsid w:val="006C7C12"/>
    <w:rsid w:val="006C7DEC"/>
    <w:rsid w:val="006D3130"/>
    <w:rsid w:val="006D44EA"/>
    <w:rsid w:val="006D6849"/>
    <w:rsid w:val="006F3A37"/>
    <w:rsid w:val="006F583B"/>
    <w:rsid w:val="007011D4"/>
    <w:rsid w:val="0070594F"/>
    <w:rsid w:val="00706C5D"/>
    <w:rsid w:val="00710BE9"/>
    <w:rsid w:val="00711613"/>
    <w:rsid w:val="00711E81"/>
    <w:rsid w:val="00713095"/>
    <w:rsid w:val="007145DC"/>
    <w:rsid w:val="00716420"/>
    <w:rsid w:val="0072051C"/>
    <w:rsid w:val="00722560"/>
    <w:rsid w:val="00726EBF"/>
    <w:rsid w:val="0073451A"/>
    <w:rsid w:val="0073573F"/>
    <w:rsid w:val="007367BC"/>
    <w:rsid w:val="00736F84"/>
    <w:rsid w:val="00737FDC"/>
    <w:rsid w:val="0074101E"/>
    <w:rsid w:val="00743DCD"/>
    <w:rsid w:val="007445C6"/>
    <w:rsid w:val="00746EF9"/>
    <w:rsid w:val="00747CF2"/>
    <w:rsid w:val="0075108F"/>
    <w:rsid w:val="0075219E"/>
    <w:rsid w:val="00754019"/>
    <w:rsid w:val="007548B9"/>
    <w:rsid w:val="00755117"/>
    <w:rsid w:val="007564E9"/>
    <w:rsid w:val="007574E4"/>
    <w:rsid w:val="00757C69"/>
    <w:rsid w:val="007647E7"/>
    <w:rsid w:val="00764B41"/>
    <w:rsid w:val="007661C7"/>
    <w:rsid w:val="00770A21"/>
    <w:rsid w:val="0077612A"/>
    <w:rsid w:val="0077652F"/>
    <w:rsid w:val="00776E27"/>
    <w:rsid w:val="00784B08"/>
    <w:rsid w:val="007854C2"/>
    <w:rsid w:val="0078761C"/>
    <w:rsid w:val="0079317A"/>
    <w:rsid w:val="007A20B6"/>
    <w:rsid w:val="007A231B"/>
    <w:rsid w:val="007A6CC9"/>
    <w:rsid w:val="007B0810"/>
    <w:rsid w:val="007B1E67"/>
    <w:rsid w:val="007B35B6"/>
    <w:rsid w:val="007B5E26"/>
    <w:rsid w:val="007B63B1"/>
    <w:rsid w:val="007B7511"/>
    <w:rsid w:val="007C3EAF"/>
    <w:rsid w:val="007C46C2"/>
    <w:rsid w:val="007C4CB9"/>
    <w:rsid w:val="007C4CFE"/>
    <w:rsid w:val="007C4ECC"/>
    <w:rsid w:val="007C54DA"/>
    <w:rsid w:val="007C5842"/>
    <w:rsid w:val="007C7157"/>
    <w:rsid w:val="007D0409"/>
    <w:rsid w:val="007D4737"/>
    <w:rsid w:val="007D5E54"/>
    <w:rsid w:val="007E0F57"/>
    <w:rsid w:val="007E3388"/>
    <w:rsid w:val="007E3973"/>
    <w:rsid w:val="007F219D"/>
    <w:rsid w:val="007F29CD"/>
    <w:rsid w:val="007F4E65"/>
    <w:rsid w:val="007F748E"/>
    <w:rsid w:val="00800B21"/>
    <w:rsid w:val="008033B8"/>
    <w:rsid w:val="00803645"/>
    <w:rsid w:val="0080401D"/>
    <w:rsid w:val="00804114"/>
    <w:rsid w:val="0081294F"/>
    <w:rsid w:val="008136DB"/>
    <w:rsid w:val="00814E1B"/>
    <w:rsid w:val="008211F5"/>
    <w:rsid w:val="00824DF6"/>
    <w:rsid w:val="00825EDF"/>
    <w:rsid w:val="008275A2"/>
    <w:rsid w:val="008300C2"/>
    <w:rsid w:val="0083093D"/>
    <w:rsid w:val="00833FF8"/>
    <w:rsid w:val="00836FC4"/>
    <w:rsid w:val="00840EFD"/>
    <w:rsid w:val="00843A07"/>
    <w:rsid w:val="00843B64"/>
    <w:rsid w:val="00844A38"/>
    <w:rsid w:val="008500F2"/>
    <w:rsid w:val="00851471"/>
    <w:rsid w:val="008516A5"/>
    <w:rsid w:val="00853BDA"/>
    <w:rsid w:val="0086075C"/>
    <w:rsid w:val="00861D5D"/>
    <w:rsid w:val="0086381D"/>
    <w:rsid w:val="0086578C"/>
    <w:rsid w:val="00866FFB"/>
    <w:rsid w:val="0087229E"/>
    <w:rsid w:val="00872F4D"/>
    <w:rsid w:val="00873978"/>
    <w:rsid w:val="00873B28"/>
    <w:rsid w:val="00875D4C"/>
    <w:rsid w:val="008765A1"/>
    <w:rsid w:val="008765D1"/>
    <w:rsid w:val="00880328"/>
    <w:rsid w:val="00880383"/>
    <w:rsid w:val="008852B5"/>
    <w:rsid w:val="00885DEE"/>
    <w:rsid w:val="0088644E"/>
    <w:rsid w:val="00891577"/>
    <w:rsid w:val="00895C83"/>
    <w:rsid w:val="008A76CB"/>
    <w:rsid w:val="008B0F05"/>
    <w:rsid w:val="008B1D52"/>
    <w:rsid w:val="008B3DF1"/>
    <w:rsid w:val="008B4453"/>
    <w:rsid w:val="008B59AD"/>
    <w:rsid w:val="008B7748"/>
    <w:rsid w:val="008C593B"/>
    <w:rsid w:val="008D1441"/>
    <w:rsid w:val="008D15D4"/>
    <w:rsid w:val="008D2EC5"/>
    <w:rsid w:val="008D322C"/>
    <w:rsid w:val="008D38EA"/>
    <w:rsid w:val="008D7731"/>
    <w:rsid w:val="008E01E4"/>
    <w:rsid w:val="008E2553"/>
    <w:rsid w:val="008E3783"/>
    <w:rsid w:val="008E5291"/>
    <w:rsid w:val="008F2273"/>
    <w:rsid w:val="008F3347"/>
    <w:rsid w:val="008F384C"/>
    <w:rsid w:val="008F55EB"/>
    <w:rsid w:val="008F5EFF"/>
    <w:rsid w:val="008F73A1"/>
    <w:rsid w:val="00900C50"/>
    <w:rsid w:val="009047DF"/>
    <w:rsid w:val="00911DEA"/>
    <w:rsid w:val="0091405F"/>
    <w:rsid w:val="009141B4"/>
    <w:rsid w:val="00916E3A"/>
    <w:rsid w:val="00917644"/>
    <w:rsid w:val="00921241"/>
    <w:rsid w:val="00921E52"/>
    <w:rsid w:val="00922D60"/>
    <w:rsid w:val="00922F0A"/>
    <w:rsid w:val="009236D3"/>
    <w:rsid w:val="00924BC9"/>
    <w:rsid w:val="009264E7"/>
    <w:rsid w:val="00927C4F"/>
    <w:rsid w:val="00930572"/>
    <w:rsid w:val="0093149A"/>
    <w:rsid w:val="0093437A"/>
    <w:rsid w:val="00935E82"/>
    <w:rsid w:val="009407FD"/>
    <w:rsid w:val="00940E4F"/>
    <w:rsid w:val="00941B3F"/>
    <w:rsid w:val="00941E54"/>
    <w:rsid w:val="00943D73"/>
    <w:rsid w:val="00943F32"/>
    <w:rsid w:val="00950D47"/>
    <w:rsid w:val="00952A46"/>
    <w:rsid w:val="00955DB3"/>
    <w:rsid w:val="00957418"/>
    <w:rsid w:val="00960177"/>
    <w:rsid w:val="00967264"/>
    <w:rsid w:val="00973465"/>
    <w:rsid w:val="00973637"/>
    <w:rsid w:val="00976631"/>
    <w:rsid w:val="00977C52"/>
    <w:rsid w:val="0098073B"/>
    <w:rsid w:val="00982603"/>
    <w:rsid w:val="0098294A"/>
    <w:rsid w:val="00983D9F"/>
    <w:rsid w:val="00984260"/>
    <w:rsid w:val="00985258"/>
    <w:rsid w:val="0098737B"/>
    <w:rsid w:val="00987728"/>
    <w:rsid w:val="009879D8"/>
    <w:rsid w:val="00987BFA"/>
    <w:rsid w:val="00987E5F"/>
    <w:rsid w:val="00990AE9"/>
    <w:rsid w:val="00992C9D"/>
    <w:rsid w:val="00993447"/>
    <w:rsid w:val="0099449A"/>
    <w:rsid w:val="00994892"/>
    <w:rsid w:val="009A1B31"/>
    <w:rsid w:val="009A75F6"/>
    <w:rsid w:val="009B104F"/>
    <w:rsid w:val="009B21AD"/>
    <w:rsid w:val="009B351A"/>
    <w:rsid w:val="009B67FA"/>
    <w:rsid w:val="009B73DB"/>
    <w:rsid w:val="009B7CB3"/>
    <w:rsid w:val="009C411F"/>
    <w:rsid w:val="009D020F"/>
    <w:rsid w:val="009D1AC9"/>
    <w:rsid w:val="009D209B"/>
    <w:rsid w:val="009D3FD8"/>
    <w:rsid w:val="009D7E79"/>
    <w:rsid w:val="009E0161"/>
    <w:rsid w:val="009E1367"/>
    <w:rsid w:val="009E206A"/>
    <w:rsid w:val="009E255A"/>
    <w:rsid w:val="009E6130"/>
    <w:rsid w:val="009E6BAB"/>
    <w:rsid w:val="009E72FF"/>
    <w:rsid w:val="009F09E9"/>
    <w:rsid w:val="009F0AAA"/>
    <w:rsid w:val="009F0F01"/>
    <w:rsid w:val="009F3246"/>
    <w:rsid w:val="009F3675"/>
    <w:rsid w:val="00A00543"/>
    <w:rsid w:val="00A01BE8"/>
    <w:rsid w:val="00A02A51"/>
    <w:rsid w:val="00A0545A"/>
    <w:rsid w:val="00A10919"/>
    <w:rsid w:val="00A11C15"/>
    <w:rsid w:val="00A12124"/>
    <w:rsid w:val="00A1217A"/>
    <w:rsid w:val="00A137DC"/>
    <w:rsid w:val="00A14DD9"/>
    <w:rsid w:val="00A162BD"/>
    <w:rsid w:val="00A17F53"/>
    <w:rsid w:val="00A2064A"/>
    <w:rsid w:val="00A24435"/>
    <w:rsid w:val="00A25EAB"/>
    <w:rsid w:val="00A265C1"/>
    <w:rsid w:val="00A278DB"/>
    <w:rsid w:val="00A27BDF"/>
    <w:rsid w:val="00A303D5"/>
    <w:rsid w:val="00A32698"/>
    <w:rsid w:val="00A33952"/>
    <w:rsid w:val="00A40522"/>
    <w:rsid w:val="00A40E2D"/>
    <w:rsid w:val="00A43C2A"/>
    <w:rsid w:val="00A50773"/>
    <w:rsid w:val="00A520E7"/>
    <w:rsid w:val="00A5308D"/>
    <w:rsid w:val="00A61388"/>
    <w:rsid w:val="00A62B89"/>
    <w:rsid w:val="00A64697"/>
    <w:rsid w:val="00A64F80"/>
    <w:rsid w:val="00A667D8"/>
    <w:rsid w:val="00A668E2"/>
    <w:rsid w:val="00A67C68"/>
    <w:rsid w:val="00A70212"/>
    <w:rsid w:val="00A75058"/>
    <w:rsid w:val="00A806A5"/>
    <w:rsid w:val="00A810B1"/>
    <w:rsid w:val="00A82B26"/>
    <w:rsid w:val="00A835D5"/>
    <w:rsid w:val="00A873A8"/>
    <w:rsid w:val="00A879A7"/>
    <w:rsid w:val="00A9294D"/>
    <w:rsid w:val="00A93E26"/>
    <w:rsid w:val="00A9404F"/>
    <w:rsid w:val="00A94A30"/>
    <w:rsid w:val="00A94AB7"/>
    <w:rsid w:val="00A9648C"/>
    <w:rsid w:val="00AA0967"/>
    <w:rsid w:val="00AA1C83"/>
    <w:rsid w:val="00AA2546"/>
    <w:rsid w:val="00AA756A"/>
    <w:rsid w:val="00AA7ED9"/>
    <w:rsid w:val="00AB1677"/>
    <w:rsid w:val="00AB2137"/>
    <w:rsid w:val="00AB22B7"/>
    <w:rsid w:val="00AB27C6"/>
    <w:rsid w:val="00AB3356"/>
    <w:rsid w:val="00AB73E3"/>
    <w:rsid w:val="00AC1DE1"/>
    <w:rsid w:val="00AD02AA"/>
    <w:rsid w:val="00AD2F38"/>
    <w:rsid w:val="00AD3386"/>
    <w:rsid w:val="00AD3B64"/>
    <w:rsid w:val="00AD74D9"/>
    <w:rsid w:val="00AE2012"/>
    <w:rsid w:val="00AE3AFE"/>
    <w:rsid w:val="00AE7DCC"/>
    <w:rsid w:val="00AF0F6D"/>
    <w:rsid w:val="00AF127A"/>
    <w:rsid w:val="00AF3E81"/>
    <w:rsid w:val="00AF542F"/>
    <w:rsid w:val="00AF59C4"/>
    <w:rsid w:val="00B0189C"/>
    <w:rsid w:val="00B05CDB"/>
    <w:rsid w:val="00B06A2A"/>
    <w:rsid w:val="00B108FE"/>
    <w:rsid w:val="00B22FAA"/>
    <w:rsid w:val="00B24E90"/>
    <w:rsid w:val="00B30856"/>
    <w:rsid w:val="00B30D75"/>
    <w:rsid w:val="00B35DC8"/>
    <w:rsid w:val="00B364D4"/>
    <w:rsid w:val="00B36C3E"/>
    <w:rsid w:val="00B40CE8"/>
    <w:rsid w:val="00B415FC"/>
    <w:rsid w:val="00B43EE6"/>
    <w:rsid w:val="00B44D38"/>
    <w:rsid w:val="00B478C8"/>
    <w:rsid w:val="00B51708"/>
    <w:rsid w:val="00B53691"/>
    <w:rsid w:val="00B54AE1"/>
    <w:rsid w:val="00B54DFB"/>
    <w:rsid w:val="00B55287"/>
    <w:rsid w:val="00B5629F"/>
    <w:rsid w:val="00B56BD3"/>
    <w:rsid w:val="00B60018"/>
    <w:rsid w:val="00B61FBC"/>
    <w:rsid w:val="00B62F0B"/>
    <w:rsid w:val="00B67D53"/>
    <w:rsid w:val="00B722D9"/>
    <w:rsid w:val="00B746C7"/>
    <w:rsid w:val="00B75C64"/>
    <w:rsid w:val="00B76F74"/>
    <w:rsid w:val="00B7710D"/>
    <w:rsid w:val="00B77408"/>
    <w:rsid w:val="00B7774E"/>
    <w:rsid w:val="00B77C9B"/>
    <w:rsid w:val="00B8177F"/>
    <w:rsid w:val="00B823EA"/>
    <w:rsid w:val="00B8257D"/>
    <w:rsid w:val="00B83E69"/>
    <w:rsid w:val="00B929CA"/>
    <w:rsid w:val="00B942AE"/>
    <w:rsid w:val="00B94593"/>
    <w:rsid w:val="00BA407A"/>
    <w:rsid w:val="00BA58F1"/>
    <w:rsid w:val="00BA7F28"/>
    <w:rsid w:val="00BB0858"/>
    <w:rsid w:val="00BB0D8F"/>
    <w:rsid w:val="00BB2D34"/>
    <w:rsid w:val="00BB4481"/>
    <w:rsid w:val="00BC4708"/>
    <w:rsid w:val="00BC4DA8"/>
    <w:rsid w:val="00BD0099"/>
    <w:rsid w:val="00BD2DCC"/>
    <w:rsid w:val="00BD3A96"/>
    <w:rsid w:val="00BD3D43"/>
    <w:rsid w:val="00BD6CD6"/>
    <w:rsid w:val="00BD6F49"/>
    <w:rsid w:val="00BE06A2"/>
    <w:rsid w:val="00BE2BDA"/>
    <w:rsid w:val="00BE4435"/>
    <w:rsid w:val="00BE467D"/>
    <w:rsid w:val="00BE49DD"/>
    <w:rsid w:val="00BE6657"/>
    <w:rsid w:val="00BE66A3"/>
    <w:rsid w:val="00BE72D7"/>
    <w:rsid w:val="00BF0360"/>
    <w:rsid w:val="00BF14D9"/>
    <w:rsid w:val="00BF1DBE"/>
    <w:rsid w:val="00BF3E4C"/>
    <w:rsid w:val="00BF7E81"/>
    <w:rsid w:val="00C05A56"/>
    <w:rsid w:val="00C06B43"/>
    <w:rsid w:val="00C06DE7"/>
    <w:rsid w:val="00C07214"/>
    <w:rsid w:val="00C10134"/>
    <w:rsid w:val="00C11CF5"/>
    <w:rsid w:val="00C14B0D"/>
    <w:rsid w:val="00C16814"/>
    <w:rsid w:val="00C16A5B"/>
    <w:rsid w:val="00C24D45"/>
    <w:rsid w:val="00C260C9"/>
    <w:rsid w:val="00C31794"/>
    <w:rsid w:val="00C3288C"/>
    <w:rsid w:val="00C3524D"/>
    <w:rsid w:val="00C420C8"/>
    <w:rsid w:val="00C42D0E"/>
    <w:rsid w:val="00C44131"/>
    <w:rsid w:val="00C44444"/>
    <w:rsid w:val="00C4748A"/>
    <w:rsid w:val="00C50EAD"/>
    <w:rsid w:val="00C51847"/>
    <w:rsid w:val="00C5350C"/>
    <w:rsid w:val="00C54CEC"/>
    <w:rsid w:val="00C574B6"/>
    <w:rsid w:val="00C577BB"/>
    <w:rsid w:val="00C61871"/>
    <w:rsid w:val="00C624DC"/>
    <w:rsid w:val="00C635FA"/>
    <w:rsid w:val="00C64718"/>
    <w:rsid w:val="00C7096D"/>
    <w:rsid w:val="00C71F6E"/>
    <w:rsid w:val="00C7487C"/>
    <w:rsid w:val="00C75784"/>
    <w:rsid w:val="00C76D7D"/>
    <w:rsid w:val="00C7721D"/>
    <w:rsid w:val="00C80C87"/>
    <w:rsid w:val="00C80C97"/>
    <w:rsid w:val="00C80E87"/>
    <w:rsid w:val="00C81689"/>
    <w:rsid w:val="00C81CA1"/>
    <w:rsid w:val="00C82BCA"/>
    <w:rsid w:val="00C845FC"/>
    <w:rsid w:val="00C84ACA"/>
    <w:rsid w:val="00C859DE"/>
    <w:rsid w:val="00C876FE"/>
    <w:rsid w:val="00C91EE7"/>
    <w:rsid w:val="00C941B5"/>
    <w:rsid w:val="00C94568"/>
    <w:rsid w:val="00C94DFB"/>
    <w:rsid w:val="00C97EC3"/>
    <w:rsid w:val="00CA1755"/>
    <w:rsid w:val="00CA2BA0"/>
    <w:rsid w:val="00CB0DB2"/>
    <w:rsid w:val="00CB463B"/>
    <w:rsid w:val="00CB5EF3"/>
    <w:rsid w:val="00CC2809"/>
    <w:rsid w:val="00CC37C7"/>
    <w:rsid w:val="00CC4A8D"/>
    <w:rsid w:val="00CC545A"/>
    <w:rsid w:val="00CC5B56"/>
    <w:rsid w:val="00CC7CB0"/>
    <w:rsid w:val="00CD1594"/>
    <w:rsid w:val="00CD275D"/>
    <w:rsid w:val="00CD4CD1"/>
    <w:rsid w:val="00CD6C7F"/>
    <w:rsid w:val="00CD6E62"/>
    <w:rsid w:val="00CE02DD"/>
    <w:rsid w:val="00CE24D0"/>
    <w:rsid w:val="00CE395D"/>
    <w:rsid w:val="00CE3AD7"/>
    <w:rsid w:val="00CE4E18"/>
    <w:rsid w:val="00CE53CC"/>
    <w:rsid w:val="00CE64E3"/>
    <w:rsid w:val="00CF2D61"/>
    <w:rsid w:val="00CF4B71"/>
    <w:rsid w:val="00CF51F2"/>
    <w:rsid w:val="00CF7033"/>
    <w:rsid w:val="00D0125D"/>
    <w:rsid w:val="00D0180B"/>
    <w:rsid w:val="00D03882"/>
    <w:rsid w:val="00D04E5E"/>
    <w:rsid w:val="00D05443"/>
    <w:rsid w:val="00D06C74"/>
    <w:rsid w:val="00D06D06"/>
    <w:rsid w:val="00D1141C"/>
    <w:rsid w:val="00D11B57"/>
    <w:rsid w:val="00D1218F"/>
    <w:rsid w:val="00D12849"/>
    <w:rsid w:val="00D162BB"/>
    <w:rsid w:val="00D1664D"/>
    <w:rsid w:val="00D17986"/>
    <w:rsid w:val="00D17D48"/>
    <w:rsid w:val="00D211DB"/>
    <w:rsid w:val="00D2510D"/>
    <w:rsid w:val="00D307CF"/>
    <w:rsid w:val="00D33F87"/>
    <w:rsid w:val="00D36053"/>
    <w:rsid w:val="00D409BB"/>
    <w:rsid w:val="00D41E38"/>
    <w:rsid w:val="00D509C8"/>
    <w:rsid w:val="00D512BE"/>
    <w:rsid w:val="00D51CDA"/>
    <w:rsid w:val="00D5226B"/>
    <w:rsid w:val="00D54ED5"/>
    <w:rsid w:val="00D56742"/>
    <w:rsid w:val="00D60D4B"/>
    <w:rsid w:val="00D60F52"/>
    <w:rsid w:val="00D61A6C"/>
    <w:rsid w:val="00D62518"/>
    <w:rsid w:val="00D6467D"/>
    <w:rsid w:val="00D7313F"/>
    <w:rsid w:val="00D7319D"/>
    <w:rsid w:val="00D74E21"/>
    <w:rsid w:val="00D757E7"/>
    <w:rsid w:val="00D762E6"/>
    <w:rsid w:val="00D81115"/>
    <w:rsid w:val="00D828B0"/>
    <w:rsid w:val="00D83959"/>
    <w:rsid w:val="00D841A0"/>
    <w:rsid w:val="00D85385"/>
    <w:rsid w:val="00D85AF2"/>
    <w:rsid w:val="00D87D79"/>
    <w:rsid w:val="00D94303"/>
    <w:rsid w:val="00D9650B"/>
    <w:rsid w:val="00DA30E0"/>
    <w:rsid w:val="00DA3CEC"/>
    <w:rsid w:val="00DA3E5A"/>
    <w:rsid w:val="00DA69AC"/>
    <w:rsid w:val="00DA7FEF"/>
    <w:rsid w:val="00DB043B"/>
    <w:rsid w:val="00DB0DF5"/>
    <w:rsid w:val="00DB1EFC"/>
    <w:rsid w:val="00DB3F6B"/>
    <w:rsid w:val="00DB663B"/>
    <w:rsid w:val="00DB6F77"/>
    <w:rsid w:val="00DC3036"/>
    <w:rsid w:val="00DC3918"/>
    <w:rsid w:val="00DC61F7"/>
    <w:rsid w:val="00DC6649"/>
    <w:rsid w:val="00DC780C"/>
    <w:rsid w:val="00DC7F1F"/>
    <w:rsid w:val="00DD0EC1"/>
    <w:rsid w:val="00DD1B71"/>
    <w:rsid w:val="00DD32CD"/>
    <w:rsid w:val="00DD48BF"/>
    <w:rsid w:val="00DD5C72"/>
    <w:rsid w:val="00DE0D3D"/>
    <w:rsid w:val="00DE5772"/>
    <w:rsid w:val="00DE675A"/>
    <w:rsid w:val="00DE782F"/>
    <w:rsid w:val="00DF0B76"/>
    <w:rsid w:val="00DF10FD"/>
    <w:rsid w:val="00DF1817"/>
    <w:rsid w:val="00DF1AA2"/>
    <w:rsid w:val="00DF3F0E"/>
    <w:rsid w:val="00DF5F26"/>
    <w:rsid w:val="00DF7CEE"/>
    <w:rsid w:val="00E006BC"/>
    <w:rsid w:val="00E011E7"/>
    <w:rsid w:val="00E1007A"/>
    <w:rsid w:val="00E10D67"/>
    <w:rsid w:val="00E12985"/>
    <w:rsid w:val="00E12A4B"/>
    <w:rsid w:val="00E12F1F"/>
    <w:rsid w:val="00E25EF3"/>
    <w:rsid w:val="00E265EE"/>
    <w:rsid w:val="00E30D5B"/>
    <w:rsid w:val="00E316A6"/>
    <w:rsid w:val="00E32DCA"/>
    <w:rsid w:val="00E332B2"/>
    <w:rsid w:val="00E34100"/>
    <w:rsid w:val="00E34CB6"/>
    <w:rsid w:val="00E35FE0"/>
    <w:rsid w:val="00E36171"/>
    <w:rsid w:val="00E37373"/>
    <w:rsid w:val="00E37C3A"/>
    <w:rsid w:val="00E42E25"/>
    <w:rsid w:val="00E43E44"/>
    <w:rsid w:val="00E4426E"/>
    <w:rsid w:val="00E46A6A"/>
    <w:rsid w:val="00E47713"/>
    <w:rsid w:val="00E503B9"/>
    <w:rsid w:val="00E536D3"/>
    <w:rsid w:val="00E61BDC"/>
    <w:rsid w:val="00E638EA"/>
    <w:rsid w:val="00E6465B"/>
    <w:rsid w:val="00E64ADC"/>
    <w:rsid w:val="00E70802"/>
    <w:rsid w:val="00E71CC3"/>
    <w:rsid w:val="00E76A19"/>
    <w:rsid w:val="00E76A75"/>
    <w:rsid w:val="00E818E9"/>
    <w:rsid w:val="00E82490"/>
    <w:rsid w:val="00E855F3"/>
    <w:rsid w:val="00E85B30"/>
    <w:rsid w:val="00E8773C"/>
    <w:rsid w:val="00E90679"/>
    <w:rsid w:val="00E90A68"/>
    <w:rsid w:val="00E91282"/>
    <w:rsid w:val="00E933EE"/>
    <w:rsid w:val="00E936A7"/>
    <w:rsid w:val="00E94D93"/>
    <w:rsid w:val="00E94E6C"/>
    <w:rsid w:val="00E952B8"/>
    <w:rsid w:val="00EA0D72"/>
    <w:rsid w:val="00EA2B28"/>
    <w:rsid w:val="00EA2B49"/>
    <w:rsid w:val="00EA521F"/>
    <w:rsid w:val="00EB5E37"/>
    <w:rsid w:val="00EB6DB3"/>
    <w:rsid w:val="00EC1F42"/>
    <w:rsid w:val="00EC2A4F"/>
    <w:rsid w:val="00EC406A"/>
    <w:rsid w:val="00EC67A8"/>
    <w:rsid w:val="00EC7CFF"/>
    <w:rsid w:val="00ED2526"/>
    <w:rsid w:val="00ED26CD"/>
    <w:rsid w:val="00ED30DA"/>
    <w:rsid w:val="00ED39BC"/>
    <w:rsid w:val="00ED4CA4"/>
    <w:rsid w:val="00EE0F16"/>
    <w:rsid w:val="00EE21EC"/>
    <w:rsid w:val="00EE2A1E"/>
    <w:rsid w:val="00EE3F99"/>
    <w:rsid w:val="00EE586C"/>
    <w:rsid w:val="00EE6C55"/>
    <w:rsid w:val="00EF2165"/>
    <w:rsid w:val="00EF2648"/>
    <w:rsid w:val="00EF2CD6"/>
    <w:rsid w:val="00EF2D4C"/>
    <w:rsid w:val="00EF5192"/>
    <w:rsid w:val="00EF5756"/>
    <w:rsid w:val="00EF7D96"/>
    <w:rsid w:val="00F02C74"/>
    <w:rsid w:val="00F04FE9"/>
    <w:rsid w:val="00F06F5D"/>
    <w:rsid w:val="00F10DCF"/>
    <w:rsid w:val="00F111D3"/>
    <w:rsid w:val="00F2088B"/>
    <w:rsid w:val="00F21D67"/>
    <w:rsid w:val="00F23699"/>
    <w:rsid w:val="00F243B0"/>
    <w:rsid w:val="00F246DA"/>
    <w:rsid w:val="00F279AF"/>
    <w:rsid w:val="00F30C19"/>
    <w:rsid w:val="00F317C9"/>
    <w:rsid w:val="00F31D53"/>
    <w:rsid w:val="00F36225"/>
    <w:rsid w:val="00F364A0"/>
    <w:rsid w:val="00F40043"/>
    <w:rsid w:val="00F41994"/>
    <w:rsid w:val="00F41BA4"/>
    <w:rsid w:val="00F4444F"/>
    <w:rsid w:val="00F444BD"/>
    <w:rsid w:val="00F52323"/>
    <w:rsid w:val="00F52694"/>
    <w:rsid w:val="00F52B71"/>
    <w:rsid w:val="00F533C9"/>
    <w:rsid w:val="00F5582E"/>
    <w:rsid w:val="00F562B6"/>
    <w:rsid w:val="00F5642C"/>
    <w:rsid w:val="00F6042A"/>
    <w:rsid w:val="00F6072F"/>
    <w:rsid w:val="00F613C9"/>
    <w:rsid w:val="00F6266A"/>
    <w:rsid w:val="00F62D71"/>
    <w:rsid w:val="00F633A0"/>
    <w:rsid w:val="00F64882"/>
    <w:rsid w:val="00F64CA7"/>
    <w:rsid w:val="00F64DBB"/>
    <w:rsid w:val="00F67813"/>
    <w:rsid w:val="00F70969"/>
    <w:rsid w:val="00F7182C"/>
    <w:rsid w:val="00F71A59"/>
    <w:rsid w:val="00F71BDD"/>
    <w:rsid w:val="00F7337E"/>
    <w:rsid w:val="00F7509C"/>
    <w:rsid w:val="00F80872"/>
    <w:rsid w:val="00F822E1"/>
    <w:rsid w:val="00F82DA4"/>
    <w:rsid w:val="00F842B4"/>
    <w:rsid w:val="00F85807"/>
    <w:rsid w:val="00F876EE"/>
    <w:rsid w:val="00F91FE8"/>
    <w:rsid w:val="00F93620"/>
    <w:rsid w:val="00F93C7D"/>
    <w:rsid w:val="00F965E0"/>
    <w:rsid w:val="00F96816"/>
    <w:rsid w:val="00FA03B4"/>
    <w:rsid w:val="00FA089D"/>
    <w:rsid w:val="00FA14CD"/>
    <w:rsid w:val="00FA3FBB"/>
    <w:rsid w:val="00FB0E89"/>
    <w:rsid w:val="00FB3251"/>
    <w:rsid w:val="00FB33C3"/>
    <w:rsid w:val="00FB36CF"/>
    <w:rsid w:val="00FB4C57"/>
    <w:rsid w:val="00FC097B"/>
    <w:rsid w:val="00FC58D8"/>
    <w:rsid w:val="00FC6C28"/>
    <w:rsid w:val="00FC78C2"/>
    <w:rsid w:val="00FD15BE"/>
    <w:rsid w:val="00FD20F8"/>
    <w:rsid w:val="00FD590C"/>
    <w:rsid w:val="00FD5A30"/>
    <w:rsid w:val="00FD69CA"/>
    <w:rsid w:val="00FE13D9"/>
    <w:rsid w:val="00FE38BD"/>
    <w:rsid w:val="00FE6FA1"/>
    <w:rsid w:val="00FF17C9"/>
    <w:rsid w:val="00FF4C4A"/>
    <w:rsid w:val="00FF7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EE3F99"/>
    <w:pPr>
      <w:keepNext/>
      <w:numPr>
        <w:numId w:val="3"/>
      </w:numPr>
      <w:snapToGrid w:val="0"/>
      <w:spacing w:afterLines="100"/>
      <w:jc w:val="both"/>
      <w:outlineLvl w:val="0"/>
    </w:pPr>
    <w:rPr>
      <w:rFonts w:ascii="Arial" w:eastAsia="MS Gothic" w:hAnsi="Arial"/>
      <w:b/>
      <w:bCs/>
      <w:kern w:val="2"/>
      <w:sz w:val="28"/>
      <w:szCs w:val="22"/>
    </w:rPr>
  </w:style>
  <w:style w:type="paragraph" w:styleId="Heading2">
    <w:name w:val="heading 2"/>
    <w:next w:val="BodyText"/>
    <w:link w:val="Heading2Char"/>
    <w:qFormat/>
    <w:rsid w:val="003C1DA1"/>
    <w:pPr>
      <w:keepNext/>
      <w:keepLines/>
      <w:numPr>
        <w:ilvl w:val="1"/>
        <w:numId w:val="3"/>
      </w:numPr>
      <w:snapToGrid w:val="0"/>
      <w:spacing w:before="60" w:after="120"/>
      <w:jc w:val="both"/>
      <w:outlineLvl w:val="1"/>
    </w:pPr>
    <w:rPr>
      <w:rFonts w:ascii="Arial" w:eastAsia="MS Gothic" w:hAnsi="Arial"/>
      <w:b/>
      <w:kern w:val="24"/>
      <w:sz w:val="24"/>
      <w:szCs w:val="21"/>
      <w:lang w:eastAsia="ar-SA"/>
    </w:rPr>
  </w:style>
  <w:style w:type="paragraph" w:styleId="Heading3">
    <w:name w:val="heading 3"/>
    <w:next w:val="BodyText"/>
    <w:link w:val="Heading3Char"/>
    <w:qFormat/>
    <w:rsid w:val="003C1DA1"/>
    <w:pPr>
      <w:keepNext/>
      <w:keepLines/>
      <w:numPr>
        <w:ilvl w:val="2"/>
        <w:numId w:val="3"/>
      </w:numPr>
      <w:snapToGrid w:val="0"/>
      <w:spacing w:before="60" w:after="120"/>
      <w:jc w:val="both"/>
      <w:outlineLvl w:val="2"/>
    </w:pPr>
    <w:rPr>
      <w:rFonts w:ascii="Arial" w:eastAsia="MS Gothic" w:hAnsi="Arial"/>
      <w:b/>
      <w:kern w:val="21"/>
      <w:sz w:val="22"/>
      <w:szCs w:val="21"/>
      <w:lang w:eastAsia="ar-SA"/>
    </w:rPr>
  </w:style>
  <w:style w:type="paragraph" w:styleId="Heading4">
    <w:name w:val="heading 4"/>
    <w:next w:val="BodyText"/>
    <w:link w:val="Heading4Char"/>
    <w:qFormat/>
    <w:rsid w:val="003C1DA1"/>
    <w:pPr>
      <w:keepNext/>
      <w:keepLines/>
      <w:numPr>
        <w:ilvl w:val="3"/>
        <w:numId w:val="3"/>
      </w:numPr>
      <w:snapToGrid w:val="0"/>
      <w:spacing w:after="120"/>
      <w:jc w:val="both"/>
      <w:outlineLvl w:val="3"/>
    </w:pPr>
    <w:rPr>
      <w:rFonts w:ascii="Arial" w:eastAsia="MS Gothic" w:hAnsi="Arial"/>
      <w:b/>
      <w:kern w:val="22"/>
      <w:sz w:val="22"/>
      <w:szCs w:val="21"/>
      <w:lang w:eastAsia="ar-SA"/>
    </w:rPr>
  </w:style>
  <w:style w:type="paragraph" w:styleId="Heading5">
    <w:name w:val="heading 5"/>
    <w:next w:val="BodyText"/>
    <w:link w:val="Heading5Char"/>
    <w:qFormat/>
    <w:rsid w:val="003C1DA1"/>
    <w:pPr>
      <w:keepNext/>
      <w:numPr>
        <w:ilvl w:val="4"/>
        <w:numId w:val="3"/>
      </w:numPr>
      <w:tabs>
        <w:tab w:val="left" w:pos="891"/>
      </w:tabs>
      <w:suppressAutoHyphens/>
      <w:spacing w:afterLines="50"/>
      <w:jc w:val="both"/>
      <w:outlineLvl w:val="4"/>
    </w:pPr>
    <w:rPr>
      <w:rFonts w:ascii="Times New Roman" w:hAnsi="Times New Roman"/>
      <w:kern w:val="22"/>
      <w:sz w:val="22"/>
      <w:szCs w:val="24"/>
      <w:u w:val="single"/>
      <w:lang w:eastAsia="ar-SA"/>
    </w:rPr>
  </w:style>
  <w:style w:type="paragraph" w:styleId="Heading6">
    <w:name w:val="heading 6"/>
    <w:next w:val="Normal"/>
    <w:link w:val="Heading6Char"/>
    <w:qFormat/>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qFormat/>
    <w:rsid w:val="003C1DA1"/>
    <w:pPr>
      <w:keepNext/>
      <w:jc w:val="center"/>
      <w:outlineLvl w:val="6"/>
    </w:pPr>
    <w:rPr>
      <w:rFonts w:cs="Vrinda"/>
      <w:b/>
      <w:bCs/>
      <w:lang w:bidi="bn-BD"/>
    </w:rPr>
  </w:style>
  <w:style w:type="paragraph" w:styleId="Heading8">
    <w:name w:val="heading 8"/>
    <w:basedOn w:val="Normal"/>
    <w:next w:val="Normal"/>
    <w:link w:val="Heading8Char"/>
    <w:qFormat/>
    <w:rsid w:val="003C1DA1"/>
    <w:pPr>
      <w:keepNext/>
      <w:tabs>
        <w:tab w:val="left" w:pos="6390"/>
      </w:tabs>
      <w:jc w:val="center"/>
      <w:outlineLvl w:val="7"/>
    </w:pPr>
    <w:rPr>
      <w:rFonts w:ascii="Arial" w:eastAsia="MS Gothic" w:hAnsi="Arial" w:cs="Vrinda"/>
      <w:b/>
      <w:sz w:val="28"/>
      <w:szCs w:val="28"/>
      <w:lang w:bidi="bn-BD"/>
    </w:rPr>
  </w:style>
  <w:style w:type="paragraph" w:styleId="Heading9">
    <w:name w:val="heading 9"/>
    <w:basedOn w:val="Normal"/>
    <w:next w:val="Normal"/>
    <w:link w:val="Heading9Char"/>
    <w:qFormat/>
    <w:rsid w:val="003C1DA1"/>
    <w:pPr>
      <w:keepNext/>
      <w:tabs>
        <w:tab w:val="left" w:pos="6390"/>
      </w:tabs>
      <w:jc w:val="center"/>
      <w:outlineLvl w:val="8"/>
    </w:pPr>
    <w:rPr>
      <w:rFonts w:ascii="Arial" w:eastAsia="MS Gothic" w:hAnsi="Arial" w:cs="Vrinda"/>
      <w:b/>
      <w:color w:val="3366FF"/>
      <w:sz w:val="32"/>
      <w:szCs w:val="28"/>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F99"/>
    <w:rPr>
      <w:rFonts w:ascii="Arial" w:eastAsia="MS Gothic" w:hAnsi="Arial"/>
      <w:b/>
      <w:bCs/>
      <w:kern w:val="2"/>
      <w:sz w:val="28"/>
      <w:szCs w:val="22"/>
      <w:lang w:bidi="ar-SA"/>
    </w:rPr>
  </w:style>
  <w:style w:type="character" w:customStyle="1" w:styleId="Heading2Char">
    <w:name w:val="Heading 2 Char"/>
    <w:link w:val="Heading2"/>
    <w:rsid w:val="004760A4"/>
    <w:rPr>
      <w:rFonts w:ascii="Arial" w:eastAsia="MS Gothic" w:hAnsi="Arial"/>
      <w:b/>
      <w:kern w:val="24"/>
      <w:sz w:val="24"/>
      <w:szCs w:val="21"/>
      <w:lang w:eastAsia="ar-SA"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DF7CEE"/>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outline w:val="0"/>
        <w:shadow w:val="0"/>
        <w:emboss w:val="0"/>
        <w:imprint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cs="Vrinda"/>
      <w:sz w:val="21"/>
      <w:szCs w:val="22"/>
      <w:lang w:bidi="bn-BD"/>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
      </w:num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2"/>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customStyle="1" w:styleId="Revision1">
    <w:name w:val="Revision1"/>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3C1DA1"/>
    <w:rPr>
      <w:rFonts w:ascii="Times New Roman" w:hAnsi="Times New Roman"/>
      <w:kern w:val="22"/>
      <w:sz w:val="22"/>
      <w:szCs w:val="24"/>
      <w:u w:val="single"/>
      <w:lang w:eastAsia="ar-SA" w:bidi="ar-SA"/>
    </w:rPr>
  </w:style>
  <w:style w:type="character" w:customStyle="1" w:styleId="Heading6Char">
    <w:name w:val="Heading 6 Char"/>
    <w:link w:val="Heading6"/>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cs="Vrinda"/>
      <w:lang w:bidi="bn-BD"/>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rFonts w:cs="Vrinda"/>
      <w:szCs w:val="20"/>
      <w:lang w:bidi="bn-BD"/>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uiPriority w:val="1"/>
    <w:qFormat/>
    <w:rsid w:val="003C1DA1"/>
    <w:pPr>
      <w:widowControl/>
      <w:jc w:val="center"/>
    </w:pPr>
    <w:rPr>
      <w:rFonts w:ascii="Arial" w:hAnsi="Arial" w:cs="Vrinda"/>
      <w:b/>
      <w:kern w:val="0"/>
      <w:szCs w:val="20"/>
      <w:lang w:bidi="bn-BD"/>
    </w:rPr>
  </w:style>
  <w:style w:type="character" w:customStyle="1" w:styleId="TitleChar">
    <w:name w:val="Title Char"/>
    <w:link w:val="Title"/>
    <w:uiPriority w:val="1"/>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customStyle="1" w:styleId="TOCHeading1">
    <w:name w:val="TOC Heading1"/>
    <w:basedOn w:val="Heading1"/>
    <w:next w:val="Normal"/>
    <w:uiPriority w:val="39"/>
    <w:qFormat/>
    <w:rsid w:val="002B4117"/>
    <w:pPr>
      <w:keepLines/>
      <w:numPr>
        <w:numId w:val="0"/>
      </w:numPr>
      <w:snapToGrid/>
      <w:spacing w:before="480" w:afterLines="0" w:line="276" w:lineRule="auto"/>
      <w:jc w:val="left"/>
      <w:outlineLvl w:val="9"/>
    </w:pPr>
    <w:rPr>
      <w:rFonts w:cs="Vrinda"/>
      <w:color w:val="365F91"/>
      <w:kern w:val="0"/>
      <w:szCs w:val="28"/>
    </w:rPr>
  </w:style>
  <w:style w:type="paragraph" w:customStyle="1" w:styleId="Default">
    <w:name w:val="Default"/>
    <w:rsid w:val="00AB1677"/>
    <w:pPr>
      <w:autoSpaceDE w:val="0"/>
      <w:autoSpaceDN w:val="0"/>
      <w:adjustRightInd w:val="0"/>
    </w:pPr>
    <w:rPr>
      <w:rFonts w:ascii="Arial" w:eastAsia="Calibri" w:hAnsi="Arial" w:cs="Arial"/>
      <w:color w:val="000000"/>
      <w:sz w:val="24"/>
      <w:szCs w:val="24"/>
    </w:rPr>
  </w:style>
  <w:style w:type="character" w:customStyle="1" w:styleId="apple-converted-space">
    <w:name w:val="apple-converted-space"/>
    <w:basedOn w:val="DefaultParagraphFont"/>
    <w:rsid w:val="00A43C2A"/>
  </w:style>
  <w:style w:type="character" w:styleId="Strong">
    <w:name w:val="Strong"/>
    <w:uiPriority w:val="22"/>
    <w:qFormat/>
    <w:rsid w:val="00A43C2A"/>
    <w:rPr>
      <w:b/>
      <w:bCs/>
    </w:rPr>
  </w:style>
  <w:style w:type="paragraph" w:styleId="NormalWeb">
    <w:name w:val="Normal (Web)"/>
    <w:basedOn w:val="Normal"/>
    <w:uiPriority w:val="99"/>
    <w:rsid w:val="00F613C9"/>
    <w:pPr>
      <w:widowControl/>
      <w:snapToGrid/>
      <w:spacing w:before="100" w:beforeAutospacing="1" w:after="100" w:afterAutospacing="1"/>
      <w:jc w:val="left"/>
    </w:pPr>
    <w:rPr>
      <w:rFonts w:eastAsia="Times New Roman"/>
      <w:kern w:val="0"/>
      <w:sz w:val="24"/>
      <w:lang w:eastAsia="en-US"/>
    </w:rPr>
  </w:style>
  <w:style w:type="paragraph" w:customStyle="1" w:styleId="Heading">
    <w:name w:val="Heading"/>
    <w:basedOn w:val="Normal"/>
    <w:next w:val="BodyText"/>
    <w:link w:val="HeadingChar"/>
    <w:rsid w:val="00FC78C2"/>
    <w:pPr>
      <w:keepNext/>
      <w:widowControl/>
      <w:suppressAutoHyphens/>
      <w:snapToGrid/>
      <w:spacing w:before="240" w:after="120"/>
      <w:jc w:val="left"/>
    </w:pPr>
    <w:rPr>
      <w:rFonts w:ascii="Arial" w:hAnsi="Arial" w:cs="Vrinda"/>
      <w:kern w:val="0"/>
      <w:sz w:val="28"/>
      <w:szCs w:val="28"/>
      <w:lang w:eastAsia="ar-SA" w:bidi="bn-BD"/>
    </w:rPr>
  </w:style>
  <w:style w:type="character" w:customStyle="1" w:styleId="HeadingChar">
    <w:name w:val="Heading Char"/>
    <w:link w:val="Heading"/>
    <w:rsid w:val="00FC78C2"/>
    <w:rPr>
      <w:rFonts w:ascii="Arial" w:hAnsi="Arial" w:cs="Tahoma"/>
      <w:sz w:val="28"/>
      <w:szCs w:val="28"/>
      <w:lang w:eastAsia="ar-SA"/>
    </w:rPr>
  </w:style>
  <w:style w:type="paragraph" w:customStyle="1" w:styleId="default0">
    <w:name w:val="default"/>
    <w:basedOn w:val="Normal"/>
    <w:rsid w:val="00BB4481"/>
    <w:pPr>
      <w:widowControl/>
      <w:snapToGrid/>
      <w:spacing w:before="100" w:beforeAutospacing="1" w:after="100" w:afterAutospacing="1"/>
      <w:jc w:val="left"/>
    </w:pPr>
    <w:rPr>
      <w:rFonts w:eastAsia="Times New Roman"/>
      <w:kern w:val="0"/>
      <w:sz w:val="24"/>
      <w:lang w:eastAsia="en-US"/>
    </w:rPr>
  </w:style>
  <w:style w:type="character" w:styleId="Emphasis">
    <w:name w:val="Emphasis"/>
    <w:uiPriority w:val="20"/>
    <w:qFormat/>
    <w:rsid w:val="00BB4481"/>
    <w:rPr>
      <w:i/>
      <w:iCs/>
    </w:rPr>
  </w:style>
  <w:style w:type="paragraph" w:customStyle="1" w:styleId="intro">
    <w:name w:val="intro"/>
    <w:basedOn w:val="Normal"/>
    <w:rsid w:val="00053F75"/>
    <w:pPr>
      <w:widowControl/>
      <w:snapToGrid/>
      <w:spacing w:before="100" w:beforeAutospacing="1" w:after="100" w:afterAutospacing="1"/>
      <w:jc w:val="left"/>
    </w:pPr>
    <w:rPr>
      <w:rFonts w:eastAsia="Times New Roman"/>
      <w:kern w:val="0"/>
      <w:sz w:val="24"/>
      <w:lang w:eastAsia="en-US"/>
    </w:rPr>
  </w:style>
  <w:style w:type="character" w:customStyle="1" w:styleId="texthighlite">
    <w:name w:val="texthighlite"/>
    <w:rsid w:val="00053F75"/>
  </w:style>
  <w:style w:type="paragraph" w:styleId="HTMLPreformatted">
    <w:name w:val="HTML Preformatted"/>
    <w:basedOn w:val="Normal"/>
    <w:link w:val="HTMLPreformattedChar"/>
    <w:uiPriority w:val="99"/>
    <w:semiHidden/>
    <w:unhideWhenUsed/>
    <w:rsid w:val="00053F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eastAsia="Times New Roman" w:hAnsi="Courier New" w:cs="Vrinda"/>
      <w:kern w:val="0"/>
      <w:sz w:val="20"/>
      <w:szCs w:val="20"/>
      <w:lang w:bidi="bn-BD"/>
    </w:rPr>
  </w:style>
  <w:style w:type="character" w:customStyle="1" w:styleId="HTMLPreformattedChar">
    <w:name w:val="HTML Preformatted Char"/>
    <w:link w:val="HTMLPreformatted"/>
    <w:uiPriority w:val="99"/>
    <w:semiHidden/>
    <w:rsid w:val="00053F75"/>
    <w:rPr>
      <w:rFonts w:ascii="Courier New" w:eastAsia="Times New Roman" w:hAnsi="Courier New" w:cs="Courier New"/>
    </w:rPr>
  </w:style>
  <w:style w:type="paragraph" w:customStyle="1" w:styleId="short">
    <w:name w:val="short"/>
    <w:basedOn w:val="Normal"/>
    <w:rsid w:val="00053F75"/>
    <w:pPr>
      <w:widowControl/>
      <w:snapToGrid/>
      <w:spacing w:before="100" w:beforeAutospacing="1" w:after="100" w:afterAutospacing="1"/>
      <w:jc w:val="left"/>
    </w:pPr>
    <w:rPr>
      <w:rFonts w:eastAsia="Times New Roman"/>
      <w:kern w:val="0"/>
      <w:sz w:val="24"/>
      <w:lang w:eastAsia="en-US"/>
    </w:rPr>
  </w:style>
  <w:style w:type="paragraph" w:customStyle="1" w:styleId="long">
    <w:name w:val="long"/>
    <w:basedOn w:val="Normal"/>
    <w:rsid w:val="00053F75"/>
    <w:pPr>
      <w:widowControl/>
      <w:snapToGrid/>
      <w:spacing w:before="100" w:beforeAutospacing="1" w:after="100" w:afterAutospacing="1"/>
      <w:jc w:val="left"/>
    </w:pPr>
    <w:rPr>
      <w:rFonts w:eastAsia="Times New Roman"/>
      <w:kern w:val="0"/>
      <w:sz w:val="24"/>
      <w:lang w:eastAsia="en-US"/>
    </w:rPr>
  </w:style>
  <w:style w:type="character" w:customStyle="1" w:styleId="mw-headline">
    <w:name w:val="mw-headline"/>
    <w:rsid w:val="00053F75"/>
  </w:style>
  <w:style w:type="paragraph" w:customStyle="1" w:styleId="ListParagraph1">
    <w:name w:val="List Paragraph1"/>
    <w:basedOn w:val="Normal"/>
    <w:qFormat/>
    <w:rsid w:val="00C81CA1"/>
    <w:pPr>
      <w:widowControl/>
      <w:snapToGrid/>
      <w:spacing w:after="200" w:line="276" w:lineRule="auto"/>
      <w:ind w:left="720"/>
      <w:contextualSpacing/>
      <w:jc w:val="left"/>
    </w:pPr>
    <w:rPr>
      <w:rFonts w:ascii="Calibri" w:eastAsia="Calibri" w:hAnsi="Calibri"/>
      <w:kern w:val="0"/>
      <w:szCs w:val="22"/>
      <w:lang w:eastAsia="en-US"/>
    </w:rPr>
  </w:style>
  <w:style w:type="character" w:styleId="CommentReference">
    <w:name w:val="annotation reference"/>
    <w:uiPriority w:val="99"/>
    <w:semiHidden/>
    <w:unhideWhenUsed/>
    <w:rsid w:val="007647E7"/>
    <w:rPr>
      <w:sz w:val="18"/>
      <w:szCs w:val="18"/>
    </w:rPr>
  </w:style>
  <w:style w:type="paragraph" w:styleId="CommentText">
    <w:name w:val="annotation text"/>
    <w:basedOn w:val="Normal"/>
    <w:link w:val="CommentTextChar"/>
    <w:uiPriority w:val="99"/>
    <w:semiHidden/>
    <w:unhideWhenUsed/>
    <w:rsid w:val="007647E7"/>
    <w:pPr>
      <w:jc w:val="left"/>
    </w:pPr>
    <w:rPr>
      <w:rFonts w:cs="Vrinda"/>
      <w:lang w:bidi="bn-BD"/>
    </w:rPr>
  </w:style>
  <w:style w:type="character" w:customStyle="1" w:styleId="CommentTextChar">
    <w:name w:val="Comment Text Char"/>
    <w:link w:val="CommentText"/>
    <w:uiPriority w:val="99"/>
    <w:semiHidden/>
    <w:rsid w:val="007647E7"/>
    <w:rPr>
      <w:rFonts w:ascii="Times New Roman" w:hAnsi="Times New Roman"/>
      <w:kern w:val="2"/>
      <w:sz w:val="22"/>
      <w:szCs w:val="24"/>
    </w:rPr>
  </w:style>
  <w:style w:type="paragraph" w:styleId="CommentSubject">
    <w:name w:val="annotation subject"/>
    <w:basedOn w:val="CommentText"/>
    <w:next w:val="CommentText"/>
    <w:link w:val="CommentSubjectChar"/>
    <w:uiPriority w:val="99"/>
    <w:semiHidden/>
    <w:unhideWhenUsed/>
    <w:rsid w:val="007647E7"/>
    <w:rPr>
      <w:b/>
      <w:bCs/>
    </w:rPr>
  </w:style>
  <w:style w:type="character" w:customStyle="1" w:styleId="CommentSubjectChar">
    <w:name w:val="Comment Subject Char"/>
    <w:link w:val="CommentSubject"/>
    <w:uiPriority w:val="99"/>
    <w:semiHidden/>
    <w:rsid w:val="007647E7"/>
    <w:rPr>
      <w:rFonts w:ascii="Times New Roman" w:hAnsi="Times New Roman"/>
      <w:b/>
      <w:bCs/>
      <w:kern w:val="2"/>
      <w:sz w:val="22"/>
      <w:szCs w:val="24"/>
    </w:rPr>
  </w:style>
  <w:style w:type="paragraph" w:styleId="BalloonText">
    <w:name w:val="Balloon Text"/>
    <w:basedOn w:val="Normal"/>
    <w:link w:val="BalloonTextChar"/>
    <w:uiPriority w:val="99"/>
    <w:semiHidden/>
    <w:unhideWhenUsed/>
    <w:rsid w:val="007647E7"/>
    <w:rPr>
      <w:rFonts w:ascii="Arial" w:eastAsia="MS Gothic" w:hAnsi="Arial" w:cs="Vrinda"/>
      <w:sz w:val="18"/>
      <w:szCs w:val="18"/>
      <w:lang w:bidi="bn-BD"/>
    </w:rPr>
  </w:style>
  <w:style w:type="character" w:customStyle="1" w:styleId="BalloonTextChar">
    <w:name w:val="Balloon Text Char"/>
    <w:link w:val="BalloonText"/>
    <w:uiPriority w:val="99"/>
    <w:semiHidden/>
    <w:rsid w:val="007647E7"/>
    <w:rPr>
      <w:rFonts w:ascii="Arial" w:eastAsia="MS Gothic" w:hAnsi="Arial" w:cs="Times New Roman"/>
      <w:kern w:val="2"/>
      <w:sz w:val="18"/>
      <w:szCs w:val="18"/>
    </w:rPr>
  </w:style>
  <w:style w:type="paragraph" w:styleId="Revision">
    <w:name w:val="Revision"/>
    <w:hidden/>
    <w:uiPriority w:val="99"/>
    <w:semiHidden/>
    <w:rsid w:val="00071E94"/>
    <w:rPr>
      <w:rFonts w:ascii="Times New Roman" w:hAnsi="Times New Roman"/>
      <w:kern w:val="2"/>
      <w:sz w:val="22"/>
      <w:szCs w:val="24"/>
      <w:lang w:eastAsia="ja-JP"/>
    </w:rPr>
  </w:style>
  <w:style w:type="paragraph" w:styleId="ListParagraph">
    <w:name w:val="List Paragraph"/>
    <w:basedOn w:val="Normal"/>
    <w:uiPriority w:val="34"/>
    <w:qFormat/>
    <w:rsid w:val="00420EA8"/>
    <w:pPr>
      <w:snapToGrid/>
      <w:ind w:leftChars="400" w:left="840"/>
    </w:pPr>
    <w:rPr>
      <w:rFonts w:ascii="Calibri" w:eastAsia="Times New Roman" w:hAnsi="Calibri"/>
      <w:sz w:val="21"/>
      <w:szCs w:val="22"/>
    </w:rPr>
  </w:style>
</w:styles>
</file>

<file path=word/webSettings.xml><?xml version="1.0" encoding="utf-8"?>
<w:webSettings xmlns:r="http://schemas.openxmlformats.org/officeDocument/2006/relationships" xmlns:w="http://schemas.openxmlformats.org/wordprocessingml/2006/main">
  <w:divs>
    <w:div w:id="220093553">
      <w:bodyDiv w:val="1"/>
      <w:marLeft w:val="0"/>
      <w:marRight w:val="0"/>
      <w:marTop w:val="0"/>
      <w:marBottom w:val="0"/>
      <w:divBdr>
        <w:top w:val="none" w:sz="0" w:space="0" w:color="auto"/>
        <w:left w:val="none" w:sz="0" w:space="0" w:color="auto"/>
        <w:bottom w:val="none" w:sz="0" w:space="0" w:color="auto"/>
        <w:right w:val="none" w:sz="0" w:space="0" w:color="auto"/>
      </w:divBdr>
    </w:div>
    <w:div w:id="353769920">
      <w:bodyDiv w:val="1"/>
      <w:marLeft w:val="0"/>
      <w:marRight w:val="0"/>
      <w:marTop w:val="0"/>
      <w:marBottom w:val="0"/>
      <w:divBdr>
        <w:top w:val="none" w:sz="0" w:space="0" w:color="auto"/>
        <w:left w:val="none" w:sz="0" w:space="0" w:color="auto"/>
        <w:bottom w:val="none" w:sz="0" w:space="0" w:color="auto"/>
        <w:right w:val="none" w:sz="0" w:space="0" w:color="auto"/>
      </w:divBdr>
    </w:div>
    <w:div w:id="514270358">
      <w:bodyDiv w:val="1"/>
      <w:marLeft w:val="0"/>
      <w:marRight w:val="0"/>
      <w:marTop w:val="0"/>
      <w:marBottom w:val="0"/>
      <w:divBdr>
        <w:top w:val="none" w:sz="0" w:space="0" w:color="auto"/>
        <w:left w:val="none" w:sz="0" w:space="0" w:color="auto"/>
        <w:bottom w:val="none" w:sz="0" w:space="0" w:color="auto"/>
        <w:right w:val="none" w:sz="0" w:space="0" w:color="auto"/>
      </w:divBdr>
    </w:div>
    <w:div w:id="546138518">
      <w:bodyDiv w:val="1"/>
      <w:marLeft w:val="0"/>
      <w:marRight w:val="0"/>
      <w:marTop w:val="0"/>
      <w:marBottom w:val="0"/>
      <w:divBdr>
        <w:top w:val="none" w:sz="0" w:space="0" w:color="auto"/>
        <w:left w:val="none" w:sz="0" w:space="0" w:color="auto"/>
        <w:bottom w:val="none" w:sz="0" w:space="0" w:color="auto"/>
        <w:right w:val="none" w:sz="0" w:space="0" w:color="auto"/>
      </w:divBdr>
    </w:div>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624583720">
      <w:bodyDiv w:val="1"/>
      <w:marLeft w:val="0"/>
      <w:marRight w:val="0"/>
      <w:marTop w:val="0"/>
      <w:marBottom w:val="0"/>
      <w:divBdr>
        <w:top w:val="none" w:sz="0" w:space="0" w:color="auto"/>
        <w:left w:val="none" w:sz="0" w:space="0" w:color="auto"/>
        <w:bottom w:val="none" w:sz="0" w:space="0" w:color="auto"/>
        <w:right w:val="none" w:sz="0" w:space="0" w:color="auto"/>
      </w:divBdr>
    </w:div>
    <w:div w:id="833447378">
      <w:bodyDiv w:val="1"/>
      <w:marLeft w:val="0"/>
      <w:marRight w:val="0"/>
      <w:marTop w:val="0"/>
      <w:marBottom w:val="0"/>
      <w:divBdr>
        <w:top w:val="none" w:sz="0" w:space="0" w:color="auto"/>
        <w:left w:val="none" w:sz="0" w:space="0" w:color="auto"/>
        <w:bottom w:val="none" w:sz="0" w:space="0" w:color="auto"/>
        <w:right w:val="none" w:sz="0" w:space="0" w:color="auto"/>
      </w:divBdr>
    </w:div>
    <w:div w:id="1092049883">
      <w:bodyDiv w:val="1"/>
      <w:marLeft w:val="0"/>
      <w:marRight w:val="0"/>
      <w:marTop w:val="0"/>
      <w:marBottom w:val="0"/>
      <w:divBdr>
        <w:top w:val="none" w:sz="0" w:space="0" w:color="auto"/>
        <w:left w:val="none" w:sz="0" w:space="0" w:color="auto"/>
        <w:bottom w:val="none" w:sz="0" w:space="0" w:color="auto"/>
        <w:right w:val="none" w:sz="0" w:space="0" w:color="auto"/>
      </w:divBdr>
    </w:div>
    <w:div w:id="1236744835">
      <w:bodyDiv w:val="1"/>
      <w:marLeft w:val="0"/>
      <w:marRight w:val="0"/>
      <w:marTop w:val="0"/>
      <w:marBottom w:val="0"/>
      <w:divBdr>
        <w:top w:val="none" w:sz="0" w:space="0" w:color="auto"/>
        <w:left w:val="none" w:sz="0" w:space="0" w:color="auto"/>
        <w:bottom w:val="none" w:sz="0" w:space="0" w:color="auto"/>
        <w:right w:val="none" w:sz="0" w:space="0" w:color="auto"/>
      </w:divBdr>
    </w:div>
    <w:div w:id="1352758001">
      <w:bodyDiv w:val="1"/>
      <w:marLeft w:val="0"/>
      <w:marRight w:val="0"/>
      <w:marTop w:val="0"/>
      <w:marBottom w:val="0"/>
      <w:divBdr>
        <w:top w:val="none" w:sz="0" w:space="0" w:color="auto"/>
        <w:left w:val="none" w:sz="0" w:space="0" w:color="auto"/>
        <w:bottom w:val="none" w:sz="0" w:space="0" w:color="auto"/>
        <w:right w:val="none" w:sz="0" w:space="0" w:color="auto"/>
      </w:divBdr>
    </w:div>
    <w:div w:id="1524588782">
      <w:bodyDiv w:val="1"/>
      <w:marLeft w:val="0"/>
      <w:marRight w:val="0"/>
      <w:marTop w:val="0"/>
      <w:marBottom w:val="0"/>
      <w:divBdr>
        <w:top w:val="none" w:sz="0" w:space="0" w:color="auto"/>
        <w:left w:val="none" w:sz="0" w:space="0" w:color="auto"/>
        <w:bottom w:val="none" w:sz="0" w:space="0" w:color="auto"/>
        <w:right w:val="none" w:sz="0" w:space="0" w:color="auto"/>
      </w:divBdr>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 w:id="1996565570">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F57B4-F1F8-48D5-A9EE-ADFD3D06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4136</Words>
  <Characters>23576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27657</CharactersWithSpaces>
  <SharedDoc>false</SharedDoc>
  <HLinks>
    <vt:vector size="192" baseType="variant">
      <vt:variant>
        <vt:i4>1441852</vt:i4>
      </vt:variant>
      <vt:variant>
        <vt:i4>188</vt:i4>
      </vt:variant>
      <vt:variant>
        <vt:i4>0</vt:i4>
      </vt:variant>
      <vt:variant>
        <vt:i4>5</vt:i4>
      </vt:variant>
      <vt:variant>
        <vt:lpwstr/>
      </vt:variant>
      <vt:variant>
        <vt:lpwstr>_Toc410293118</vt:lpwstr>
      </vt:variant>
      <vt:variant>
        <vt:i4>1441852</vt:i4>
      </vt:variant>
      <vt:variant>
        <vt:i4>182</vt:i4>
      </vt:variant>
      <vt:variant>
        <vt:i4>0</vt:i4>
      </vt:variant>
      <vt:variant>
        <vt:i4>5</vt:i4>
      </vt:variant>
      <vt:variant>
        <vt:lpwstr/>
      </vt:variant>
      <vt:variant>
        <vt:lpwstr>_Toc410293117</vt:lpwstr>
      </vt:variant>
      <vt:variant>
        <vt:i4>1441852</vt:i4>
      </vt:variant>
      <vt:variant>
        <vt:i4>176</vt:i4>
      </vt:variant>
      <vt:variant>
        <vt:i4>0</vt:i4>
      </vt:variant>
      <vt:variant>
        <vt:i4>5</vt:i4>
      </vt:variant>
      <vt:variant>
        <vt:lpwstr/>
      </vt:variant>
      <vt:variant>
        <vt:lpwstr>_Toc410293116</vt:lpwstr>
      </vt:variant>
      <vt:variant>
        <vt:i4>1441852</vt:i4>
      </vt:variant>
      <vt:variant>
        <vt:i4>170</vt:i4>
      </vt:variant>
      <vt:variant>
        <vt:i4>0</vt:i4>
      </vt:variant>
      <vt:variant>
        <vt:i4>5</vt:i4>
      </vt:variant>
      <vt:variant>
        <vt:lpwstr/>
      </vt:variant>
      <vt:variant>
        <vt:lpwstr>_Toc410293115</vt:lpwstr>
      </vt:variant>
      <vt:variant>
        <vt:i4>1441852</vt:i4>
      </vt:variant>
      <vt:variant>
        <vt:i4>164</vt:i4>
      </vt:variant>
      <vt:variant>
        <vt:i4>0</vt:i4>
      </vt:variant>
      <vt:variant>
        <vt:i4>5</vt:i4>
      </vt:variant>
      <vt:variant>
        <vt:lpwstr/>
      </vt:variant>
      <vt:variant>
        <vt:lpwstr>_Toc410293114</vt:lpwstr>
      </vt:variant>
      <vt:variant>
        <vt:i4>1441852</vt:i4>
      </vt:variant>
      <vt:variant>
        <vt:i4>158</vt:i4>
      </vt:variant>
      <vt:variant>
        <vt:i4>0</vt:i4>
      </vt:variant>
      <vt:variant>
        <vt:i4>5</vt:i4>
      </vt:variant>
      <vt:variant>
        <vt:lpwstr/>
      </vt:variant>
      <vt:variant>
        <vt:lpwstr>_Toc410293113</vt:lpwstr>
      </vt:variant>
      <vt:variant>
        <vt:i4>1441852</vt:i4>
      </vt:variant>
      <vt:variant>
        <vt:i4>152</vt:i4>
      </vt:variant>
      <vt:variant>
        <vt:i4>0</vt:i4>
      </vt:variant>
      <vt:variant>
        <vt:i4>5</vt:i4>
      </vt:variant>
      <vt:variant>
        <vt:lpwstr/>
      </vt:variant>
      <vt:variant>
        <vt:lpwstr>_Toc410293112</vt:lpwstr>
      </vt:variant>
      <vt:variant>
        <vt:i4>1441852</vt:i4>
      </vt:variant>
      <vt:variant>
        <vt:i4>146</vt:i4>
      </vt:variant>
      <vt:variant>
        <vt:i4>0</vt:i4>
      </vt:variant>
      <vt:variant>
        <vt:i4>5</vt:i4>
      </vt:variant>
      <vt:variant>
        <vt:lpwstr/>
      </vt:variant>
      <vt:variant>
        <vt:lpwstr>_Toc410293111</vt:lpwstr>
      </vt:variant>
      <vt:variant>
        <vt:i4>1441852</vt:i4>
      </vt:variant>
      <vt:variant>
        <vt:i4>140</vt:i4>
      </vt:variant>
      <vt:variant>
        <vt:i4>0</vt:i4>
      </vt:variant>
      <vt:variant>
        <vt:i4>5</vt:i4>
      </vt:variant>
      <vt:variant>
        <vt:lpwstr/>
      </vt:variant>
      <vt:variant>
        <vt:lpwstr>_Toc410293110</vt:lpwstr>
      </vt:variant>
      <vt:variant>
        <vt:i4>1507388</vt:i4>
      </vt:variant>
      <vt:variant>
        <vt:i4>134</vt:i4>
      </vt:variant>
      <vt:variant>
        <vt:i4>0</vt:i4>
      </vt:variant>
      <vt:variant>
        <vt:i4>5</vt:i4>
      </vt:variant>
      <vt:variant>
        <vt:lpwstr/>
      </vt:variant>
      <vt:variant>
        <vt:lpwstr>_Toc410293109</vt:lpwstr>
      </vt:variant>
      <vt:variant>
        <vt:i4>1507388</vt:i4>
      </vt:variant>
      <vt:variant>
        <vt:i4>128</vt:i4>
      </vt:variant>
      <vt:variant>
        <vt:i4>0</vt:i4>
      </vt:variant>
      <vt:variant>
        <vt:i4>5</vt:i4>
      </vt:variant>
      <vt:variant>
        <vt:lpwstr/>
      </vt:variant>
      <vt:variant>
        <vt:lpwstr>_Toc410293108</vt:lpwstr>
      </vt:variant>
      <vt:variant>
        <vt:i4>1507388</vt:i4>
      </vt:variant>
      <vt:variant>
        <vt:i4>122</vt:i4>
      </vt:variant>
      <vt:variant>
        <vt:i4>0</vt:i4>
      </vt:variant>
      <vt:variant>
        <vt:i4>5</vt:i4>
      </vt:variant>
      <vt:variant>
        <vt:lpwstr/>
      </vt:variant>
      <vt:variant>
        <vt:lpwstr>_Toc410293107</vt:lpwstr>
      </vt:variant>
      <vt:variant>
        <vt:i4>1507388</vt:i4>
      </vt:variant>
      <vt:variant>
        <vt:i4>116</vt:i4>
      </vt:variant>
      <vt:variant>
        <vt:i4>0</vt:i4>
      </vt:variant>
      <vt:variant>
        <vt:i4>5</vt:i4>
      </vt:variant>
      <vt:variant>
        <vt:lpwstr/>
      </vt:variant>
      <vt:variant>
        <vt:lpwstr>_Toc410293106</vt:lpwstr>
      </vt:variant>
      <vt:variant>
        <vt:i4>1507388</vt:i4>
      </vt:variant>
      <vt:variant>
        <vt:i4>110</vt:i4>
      </vt:variant>
      <vt:variant>
        <vt:i4>0</vt:i4>
      </vt:variant>
      <vt:variant>
        <vt:i4>5</vt:i4>
      </vt:variant>
      <vt:variant>
        <vt:lpwstr/>
      </vt:variant>
      <vt:variant>
        <vt:lpwstr>_Toc410293105</vt:lpwstr>
      </vt:variant>
      <vt:variant>
        <vt:i4>1507388</vt:i4>
      </vt:variant>
      <vt:variant>
        <vt:i4>104</vt:i4>
      </vt:variant>
      <vt:variant>
        <vt:i4>0</vt:i4>
      </vt:variant>
      <vt:variant>
        <vt:i4>5</vt:i4>
      </vt:variant>
      <vt:variant>
        <vt:lpwstr/>
      </vt:variant>
      <vt:variant>
        <vt:lpwstr>_Toc410293104</vt:lpwstr>
      </vt:variant>
      <vt:variant>
        <vt:i4>1507388</vt:i4>
      </vt:variant>
      <vt:variant>
        <vt:i4>98</vt:i4>
      </vt:variant>
      <vt:variant>
        <vt:i4>0</vt:i4>
      </vt:variant>
      <vt:variant>
        <vt:i4>5</vt:i4>
      </vt:variant>
      <vt:variant>
        <vt:lpwstr/>
      </vt:variant>
      <vt:variant>
        <vt:lpwstr>_Toc410293103</vt:lpwstr>
      </vt:variant>
      <vt:variant>
        <vt:i4>1507388</vt:i4>
      </vt:variant>
      <vt:variant>
        <vt:i4>92</vt:i4>
      </vt:variant>
      <vt:variant>
        <vt:i4>0</vt:i4>
      </vt:variant>
      <vt:variant>
        <vt:i4>5</vt:i4>
      </vt:variant>
      <vt:variant>
        <vt:lpwstr/>
      </vt:variant>
      <vt:variant>
        <vt:lpwstr>_Toc410293102</vt:lpwstr>
      </vt:variant>
      <vt:variant>
        <vt:i4>1507388</vt:i4>
      </vt:variant>
      <vt:variant>
        <vt:i4>86</vt:i4>
      </vt:variant>
      <vt:variant>
        <vt:i4>0</vt:i4>
      </vt:variant>
      <vt:variant>
        <vt:i4>5</vt:i4>
      </vt:variant>
      <vt:variant>
        <vt:lpwstr/>
      </vt:variant>
      <vt:variant>
        <vt:lpwstr>_Toc410293101</vt:lpwstr>
      </vt:variant>
      <vt:variant>
        <vt:i4>1507388</vt:i4>
      </vt:variant>
      <vt:variant>
        <vt:i4>80</vt:i4>
      </vt:variant>
      <vt:variant>
        <vt:i4>0</vt:i4>
      </vt:variant>
      <vt:variant>
        <vt:i4>5</vt:i4>
      </vt:variant>
      <vt:variant>
        <vt:lpwstr/>
      </vt:variant>
      <vt:variant>
        <vt:lpwstr>_Toc410293100</vt:lpwstr>
      </vt:variant>
      <vt:variant>
        <vt:i4>1966141</vt:i4>
      </vt:variant>
      <vt:variant>
        <vt:i4>74</vt:i4>
      </vt:variant>
      <vt:variant>
        <vt:i4>0</vt:i4>
      </vt:variant>
      <vt:variant>
        <vt:i4>5</vt:i4>
      </vt:variant>
      <vt:variant>
        <vt:lpwstr/>
      </vt:variant>
      <vt:variant>
        <vt:lpwstr>_Toc410293099</vt:lpwstr>
      </vt:variant>
      <vt:variant>
        <vt:i4>1966141</vt:i4>
      </vt:variant>
      <vt:variant>
        <vt:i4>68</vt:i4>
      </vt:variant>
      <vt:variant>
        <vt:i4>0</vt:i4>
      </vt:variant>
      <vt:variant>
        <vt:i4>5</vt:i4>
      </vt:variant>
      <vt:variant>
        <vt:lpwstr/>
      </vt:variant>
      <vt:variant>
        <vt:lpwstr>_Toc410293098</vt:lpwstr>
      </vt:variant>
      <vt:variant>
        <vt:i4>1966141</vt:i4>
      </vt:variant>
      <vt:variant>
        <vt:i4>62</vt:i4>
      </vt:variant>
      <vt:variant>
        <vt:i4>0</vt:i4>
      </vt:variant>
      <vt:variant>
        <vt:i4>5</vt:i4>
      </vt:variant>
      <vt:variant>
        <vt:lpwstr/>
      </vt:variant>
      <vt:variant>
        <vt:lpwstr>_Toc410293097</vt:lpwstr>
      </vt:variant>
      <vt:variant>
        <vt:i4>1966141</vt:i4>
      </vt:variant>
      <vt:variant>
        <vt:i4>56</vt:i4>
      </vt:variant>
      <vt:variant>
        <vt:i4>0</vt:i4>
      </vt:variant>
      <vt:variant>
        <vt:i4>5</vt:i4>
      </vt:variant>
      <vt:variant>
        <vt:lpwstr/>
      </vt:variant>
      <vt:variant>
        <vt:lpwstr>_Toc410293096</vt:lpwstr>
      </vt:variant>
      <vt:variant>
        <vt:i4>1966141</vt:i4>
      </vt:variant>
      <vt:variant>
        <vt:i4>50</vt:i4>
      </vt:variant>
      <vt:variant>
        <vt:i4>0</vt:i4>
      </vt:variant>
      <vt:variant>
        <vt:i4>5</vt:i4>
      </vt:variant>
      <vt:variant>
        <vt:lpwstr/>
      </vt:variant>
      <vt:variant>
        <vt:lpwstr>_Toc410293095</vt:lpwstr>
      </vt:variant>
      <vt:variant>
        <vt:i4>1966141</vt:i4>
      </vt:variant>
      <vt:variant>
        <vt:i4>44</vt:i4>
      </vt:variant>
      <vt:variant>
        <vt:i4>0</vt:i4>
      </vt:variant>
      <vt:variant>
        <vt:i4>5</vt:i4>
      </vt:variant>
      <vt:variant>
        <vt:lpwstr/>
      </vt:variant>
      <vt:variant>
        <vt:lpwstr>_Toc410293094</vt:lpwstr>
      </vt:variant>
      <vt:variant>
        <vt:i4>1966141</vt:i4>
      </vt:variant>
      <vt:variant>
        <vt:i4>38</vt:i4>
      </vt:variant>
      <vt:variant>
        <vt:i4>0</vt:i4>
      </vt:variant>
      <vt:variant>
        <vt:i4>5</vt:i4>
      </vt:variant>
      <vt:variant>
        <vt:lpwstr/>
      </vt:variant>
      <vt:variant>
        <vt:lpwstr>_Toc410293093</vt:lpwstr>
      </vt:variant>
      <vt:variant>
        <vt:i4>1966141</vt:i4>
      </vt:variant>
      <vt:variant>
        <vt:i4>32</vt:i4>
      </vt:variant>
      <vt:variant>
        <vt:i4>0</vt:i4>
      </vt:variant>
      <vt:variant>
        <vt:i4>5</vt:i4>
      </vt:variant>
      <vt:variant>
        <vt:lpwstr/>
      </vt:variant>
      <vt:variant>
        <vt:lpwstr>_Toc410293092</vt:lpwstr>
      </vt:variant>
      <vt:variant>
        <vt:i4>1966141</vt:i4>
      </vt:variant>
      <vt:variant>
        <vt:i4>26</vt:i4>
      </vt:variant>
      <vt:variant>
        <vt:i4>0</vt:i4>
      </vt:variant>
      <vt:variant>
        <vt:i4>5</vt:i4>
      </vt:variant>
      <vt:variant>
        <vt:lpwstr/>
      </vt:variant>
      <vt:variant>
        <vt:lpwstr>_Toc410293091</vt:lpwstr>
      </vt:variant>
      <vt:variant>
        <vt:i4>1966141</vt:i4>
      </vt:variant>
      <vt:variant>
        <vt:i4>20</vt:i4>
      </vt:variant>
      <vt:variant>
        <vt:i4>0</vt:i4>
      </vt:variant>
      <vt:variant>
        <vt:i4>5</vt:i4>
      </vt:variant>
      <vt:variant>
        <vt:lpwstr/>
      </vt:variant>
      <vt:variant>
        <vt:lpwstr>_Toc410293090</vt:lpwstr>
      </vt:variant>
      <vt:variant>
        <vt:i4>2031677</vt:i4>
      </vt:variant>
      <vt:variant>
        <vt:i4>14</vt:i4>
      </vt:variant>
      <vt:variant>
        <vt:i4>0</vt:i4>
      </vt:variant>
      <vt:variant>
        <vt:i4>5</vt:i4>
      </vt:variant>
      <vt:variant>
        <vt:lpwstr/>
      </vt:variant>
      <vt:variant>
        <vt:lpwstr>_Toc410293089</vt:lpwstr>
      </vt:variant>
      <vt:variant>
        <vt:i4>2031677</vt:i4>
      </vt:variant>
      <vt:variant>
        <vt:i4>8</vt:i4>
      </vt:variant>
      <vt:variant>
        <vt:i4>0</vt:i4>
      </vt:variant>
      <vt:variant>
        <vt:i4>5</vt:i4>
      </vt:variant>
      <vt:variant>
        <vt:lpwstr/>
      </vt:variant>
      <vt:variant>
        <vt:lpwstr>_Toc410293088</vt:lpwstr>
      </vt:variant>
      <vt:variant>
        <vt:i4>2031677</vt:i4>
      </vt:variant>
      <vt:variant>
        <vt:i4>2</vt:i4>
      </vt:variant>
      <vt:variant>
        <vt:i4>0</vt:i4>
      </vt:variant>
      <vt:variant>
        <vt:i4>5</vt:i4>
      </vt:variant>
      <vt:variant>
        <vt:lpwstr/>
      </vt:variant>
      <vt:variant>
        <vt:lpwstr>_Toc410293087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3</cp:revision>
  <cp:lastPrinted>2014-11-18T05:08:00Z</cp:lastPrinted>
  <dcterms:created xsi:type="dcterms:W3CDTF">2018-03-13T05:15:00Z</dcterms:created>
  <dcterms:modified xsi:type="dcterms:W3CDTF">2018-03-13T06:27:00Z</dcterms:modified>
</cp:coreProperties>
</file>